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415"/>
        <w:gridCol w:w="5828"/>
      </w:tblGrid>
      <w:tr w:rsidR="00F83943" w:rsidRPr="00051AEB" w:rsidTr="00F83943">
        <w:tc>
          <w:tcPr>
            <w:tcW w:w="0" w:type="auto"/>
            <w:gridSpan w:val="2"/>
            <w:tcBorders>
              <w:top w:val="nil"/>
              <w:left w:val="nil"/>
              <w:right w:val="nil"/>
            </w:tcBorders>
          </w:tcPr>
          <w:p w:rsidR="00F83943" w:rsidRPr="00F83943" w:rsidRDefault="00F83943" w:rsidP="00F83943">
            <w:pPr>
              <w:tabs>
                <w:tab w:val="left" w:pos="2204"/>
              </w:tabs>
              <w:jc w:val="center"/>
              <w:rPr>
                <w:rFonts w:ascii="Trebuchet MS" w:hAnsi="Trebuchet MS"/>
                <w:b/>
              </w:rPr>
            </w:pPr>
            <w:bookmarkStart w:id="0" w:name="_GoBack"/>
            <w:bookmarkEnd w:id="0"/>
            <w:r w:rsidRPr="00F83943">
              <w:rPr>
                <w:rFonts w:ascii="Trebuchet MS" w:hAnsi="Trebuchet MS"/>
                <w:b/>
              </w:rPr>
              <w:t>CAPITOLUL V: Prezentarea măsurilor</w:t>
            </w:r>
          </w:p>
        </w:tc>
      </w:tr>
      <w:tr w:rsidR="00F83943" w:rsidRPr="00051AEB" w:rsidTr="005E7C80">
        <w:tc>
          <w:tcPr>
            <w:tcW w:w="0" w:type="auto"/>
          </w:tcPr>
          <w:p w:rsidR="00F83943" w:rsidRPr="00051AEB" w:rsidRDefault="00F83943" w:rsidP="00CE6D42">
            <w:pPr>
              <w:tabs>
                <w:tab w:val="left" w:pos="0"/>
              </w:tabs>
              <w:spacing w:line="276" w:lineRule="auto"/>
              <w:jc w:val="both"/>
              <w:rPr>
                <w:rFonts w:ascii="Trebuchet MS" w:hAnsi="Trebuchet MS"/>
                <w:b/>
              </w:rPr>
            </w:pPr>
            <w:r w:rsidRPr="00051AEB">
              <w:rPr>
                <w:rFonts w:ascii="Trebuchet MS" w:hAnsi="Trebuchet MS"/>
                <w:b/>
              </w:rPr>
              <w:t>DENUMIREA MĂSURII</w:t>
            </w:r>
          </w:p>
        </w:tc>
        <w:tc>
          <w:tcPr>
            <w:tcW w:w="0" w:type="auto"/>
          </w:tcPr>
          <w:p w:rsidR="00F83943" w:rsidRPr="00051AEB" w:rsidRDefault="00F83943" w:rsidP="00CE6D42">
            <w:pPr>
              <w:rPr>
                <w:rFonts w:ascii="Trebuchet MS" w:hAnsi="Trebuchet MS"/>
              </w:rPr>
            </w:pPr>
            <w:r w:rsidRPr="00051AEB">
              <w:rPr>
                <w:rFonts w:ascii="Trebuchet MS" w:hAnsi="Trebuchet MS"/>
              </w:rPr>
              <w:t xml:space="preserve">INVESTIŢII PRIVIND INFRASTRUCTURA DE BROADBAND </w:t>
            </w:r>
          </w:p>
        </w:tc>
      </w:tr>
      <w:tr w:rsidR="00F83943" w:rsidRPr="00051AEB" w:rsidTr="005E7C80">
        <w:tc>
          <w:tcPr>
            <w:tcW w:w="0" w:type="auto"/>
          </w:tcPr>
          <w:p w:rsidR="00F83943" w:rsidRPr="00051AEB" w:rsidRDefault="00F83943" w:rsidP="00A14A3F">
            <w:pPr>
              <w:spacing w:line="276" w:lineRule="auto"/>
              <w:rPr>
                <w:rFonts w:ascii="Trebuchet MS" w:hAnsi="Trebuchet MS"/>
              </w:rPr>
            </w:pPr>
            <w:r w:rsidRPr="00051AEB">
              <w:rPr>
                <w:rFonts w:ascii="Trebuchet MS" w:hAnsi="Trebuchet MS"/>
              </w:rPr>
              <w:t>Codul măsurii</w:t>
            </w:r>
          </w:p>
        </w:tc>
        <w:tc>
          <w:tcPr>
            <w:tcW w:w="0" w:type="auto"/>
          </w:tcPr>
          <w:p w:rsidR="00F83943" w:rsidRPr="00051AEB" w:rsidRDefault="00F83943" w:rsidP="002764D0">
            <w:pPr>
              <w:spacing w:line="276" w:lineRule="auto"/>
              <w:rPr>
                <w:rFonts w:ascii="Trebuchet MS" w:hAnsi="Trebuchet MS"/>
              </w:rPr>
            </w:pPr>
            <w:r w:rsidRPr="00051AEB">
              <w:rPr>
                <w:rFonts w:ascii="Trebuchet MS" w:hAnsi="Trebuchet MS"/>
              </w:rPr>
              <w:t>Măsura 1/6C</w:t>
            </w:r>
          </w:p>
        </w:tc>
      </w:tr>
      <w:tr w:rsidR="00F83943" w:rsidRPr="00051AEB" w:rsidTr="005E7C80">
        <w:tc>
          <w:tcPr>
            <w:tcW w:w="0" w:type="auto"/>
          </w:tcPr>
          <w:p w:rsidR="00F83943" w:rsidRPr="00051AEB" w:rsidRDefault="00F83943" w:rsidP="006B2799">
            <w:pPr>
              <w:spacing w:line="276" w:lineRule="auto"/>
              <w:rPr>
                <w:rFonts w:ascii="Trebuchet MS" w:hAnsi="Trebuchet MS"/>
              </w:rPr>
            </w:pPr>
            <w:r w:rsidRPr="00051AEB">
              <w:rPr>
                <w:rFonts w:ascii="Trebuchet MS" w:hAnsi="Trebuchet MS"/>
              </w:rPr>
              <w:t>Tipul măsurii</w:t>
            </w:r>
          </w:p>
        </w:tc>
        <w:tc>
          <w:tcPr>
            <w:tcW w:w="0" w:type="auto"/>
          </w:tcPr>
          <w:p w:rsidR="00F83943" w:rsidRPr="00051AEB" w:rsidRDefault="00F83943" w:rsidP="002764D0">
            <w:pPr>
              <w:spacing w:line="276" w:lineRule="auto"/>
              <w:rPr>
                <w:rFonts w:ascii="Trebuchet MS" w:hAnsi="Trebuchet MS"/>
              </w:rPr>
            </w:pPr>
            <w:r w:rsidRPr="00051AEB">
              <w:rPr>
                <w:rFonts w:ascii="Trebuchet MS" w:hAnsi="Trebuchet MS"/>
              </w:rPr>
              <w:t xml:space="preserve">Investiţii </w:t>
            </w:r>
          </w:p>
        </w:tc>
      </w:tr>
      <w:tr w:rsidR="00F83943" w:rsidRPr="00051AEB" w:rsidTr="005E7C80">
        <w:trPr>
          <w:trHeight w:val="217"/>
        </w:trPr>
        <w:tc>
          <w:tcPr>
            <w:tcW w:w="0" w:type="auto"/>
            <w:gridSpan w:val="2"/>
          </w:tcPr>
          <w:p w:rsidR="00F83943" w:rsidRPr="00051AEB" w:rsidRDefault="00F83943" w:rsidP="00F65DEB">
            <w:pPr>
              <w:tabs>
                <w:tab w:val="left" w:pos="0"/>
              </w:tabs>
              <w:spacing w:line="276" w:lineRule="auto"/>
              <w:jc w:val="center"/>
              <w:rPr>
                <w:rFonts w:ascii="Trebuchet MS" w:hAnsi="Trebuchet MS"/>
              </w:rPr>
            </w:pPr>
            <w:r w:rsidRPr="00051AEB">
              <w:rPr>
                <w:rFonts w:ascii="Trebuchet MS" w:hAnsi="Trebuchet MS"/>
              </w:rPr>
              <w:t>1.</w:t>
            </w:r>
            <w:r w:rsidRPr="00051AEB">
              <w:rPr>
                <w:rFonts w:ascii="Trebuchet MS" w:hAnsi="Trebuchet MS" w:cstheme="majorBidi"/>
              </w:rPr>
              <w:t>DESCRIEREA</w:t>
            </w:r>
            <w:r w:rsidRPr="00051AEB">
              <w:rPr>
                <w:rFonts w:ascii="Trebuchet MS" w:hAnsi="Trebuchet MS"/>
              </w:rPr>
              <w:t xml:space="preserve"> GENERALĂ A MĂSURII</w:t>
            </w:r>
          </w:p>
        </w:tc>
      </w:tr>
      <w:tr w:rsidR="00F83943" w:rsidRPr="00051AEB" w:rsidTr="005E7C80">
        <w:tc>
          <w:tcPr>
            <w:tcW w:w="0" w:type="auto"/>
            <w:gridSpan w:val="2"/>
          </w:tcPr>
          <w:p w:rsidR="00F83943" w:rsidRPr="00051AEB" w:rsidRDefault="00F83943" w:rsidP="006B2799">
            <w:pPr>
              <w:spacing w:line="276" w:lineRule="auto"/>
              <w:rPr>
                <w:rFonts w:ascii="Trebuchet MS" w:hAnsi="Trebuchet MS"/>
              </w:rPr>
            </w:pPr>
            <w:r w:rsidRPr="00051AEB">
              <w:rPr>
                <w:rFonts w:ascii="Trebuchet MS" w:hAnsi="Trebuchet MS"/>
              </w:rPr>
              <w:t>1.1. Justificare și Corelare cu analiza SWOT</w:t>
            </w:r>
          </w:p>
        </w:tc>
      </w:tr>
      <w:tr w:rsidR="00F83943" w:rsidRPr="00051AEB" w:rsidTr="005E7C80">
        <w:tc>
          <w:tcPr>
            <w:tcW w:w="0" w:type="auto"/>
            <w:gridSpan w:val="2"/>
          </w:tcPr>
          <w:p w:rsidR="00F83943" w:rsidRPr="00051AEB" w:rsidRDefault="00F83943" w:rsidP="00B81CC5">
            <w:pPr>
              <w:jc w:val="both"/>
              <w:rPr>
                <w:rFonts w:ascii="Trebuchet MS" w:hAnsi="Trebuchet MS"/>
                <w:iCs/>
              </w:rPr>
            </w:pPr>
            <w:r w:rsidRPr="00051AEB">
              <w:rPr>
                <w:rFonts w:ascii="Trebuchet MS" w:hAnsi="Trebuchet MS"/>
                <w:iCs/>
              </w:rPr>
              <w:t>Prin analiza SWOT s-a identificat şi nevoia pentru conexiune internet în anumite zone</w:t>
            </w:r>
            <w:r w:rsidR="00B81CC5">
              <w:rPr>
                <w:rFonts w:ascii="Trebuchet MS" w:hAnsi="Trebuchet MS"/>
                <w:iCs/>
              </w:rPr>
              <w:t>.</w:t>
            </w:r>
            <w:r w:rsidRPr="00051AEB">
              <w:rPr>
                <w:rFonts w:ascii="Trebuchet MS" w:hAnsi="Trebuchet MS"/>
              </w:rPr>
              <w:t xml:space="preserve"> </w:t>
            </w:r>
            <w:r w:rsidRPr="00051AEB">
              <w:rPr>
                <w:rFonts w:ascii="Trebuchet MS" w:hAnsi="Trebuchet MS"/>
                <w:iCs/>
              </w:rPr>
              <w:t>Aceste localități pot fi considerate albe din punct de vedere al lipsei rețelei de acces local (buclă locală sau last mile) sau lipsei rețelei de distribuție (backhaul network).</w:t>
            </w:r>
            <w:r w:rsidRPr="00051AEB">
              <w:rPr>
                <w:rFonts w:ascii="Trebuchet MS" w:hAnsi="Trebuchet MS"/>
              </w:rPr>
              <w:t xml:space="preserve"> Investițiile în infrastructura de broadband produc efecte pentru dezvoltare economică prin facilitarea accesului la internet, creearea de servicii online și prin multe alte oportunități legate de marketing-ul produselor, de piața forței de muncă, schimbul de experientă și acces mai facil la exemple de bune practici, etc. </w:t>
            </w:r>
            <w:r w:rsidRPr="00051AEB">
              <w:rPr>
                <w:rFonts w:ascii="Trebuchet MS" w:hAnsi="Trebuchet MS"/>
                <w:iCs/>
              </w:rPr>
              <w:t>Datorită costurilor ridicate, investiția într-o astfel de zonă nu este fezabilă pentru operatorii economici din acest domeniu. Accesul la servicii de comunicații broadband ca serviciu de bază pentru populația din mediul rural contribuie la creșterea gradului de informare. De asemenea, accesul la aceste servicii crește atractivitatea economică a acestor zone pentru operatorii economici din alte domenii, contribuind la diminuarea sărăciei și depopulării respectivelor zone.</w:t>
            </w:r>
            <w:r w:rsidRPr="00051AEB">
              <w:rPr>
                <w:rFonts w:ascii="Trebuchet MS" w:hAnsi="Trebuchet MS"/>
              </w:rPr>
              <w:t xml:space="preserve"> </w:t>
            </w:r>
            <w:r w:rsidRPr="00051AEB">
              <w:rPr>
                <w:rFonts w:ascii="Trebuchet MS" w:hAnsi="Trebuchet MS"/>
                <w:iCs/>
              </w:rPr>
              <w:t>Rezultă astfel, necesitatea dezvoltarii coerente a comunicațiilor electronice pentru acoperirea acestor “zone albe”, prin crearea rețelelor de distribuție (backhaul) și crearea sau modernizarea rețelelor de buclă locală (last mile), care să permită furnizarea de servicii internet broadband.</w:t>
            </w:r>
            <w:r w:rsidRPr="00051AEB">
              <w:rPr>
                <w:rFonts w:ascii="Trebuchet MS" w:hAnsi="Trebuchet MS"/>
              </w:rPr>
              <w:t xml:space="preserve"> </w:t>
            </w:r>
            <w:r w:rsidRPr="00051AEB">
              <w:rPr>
                <w:rFonts w:ascii="Trebuchet MS" w:hAnsi="Trebuchet MS"/>
                <w:iCs/>
              </w:rPr>
              <w:t>Din aceste motive, considerăm că doar o intervenție publică va crea condiții prealabile pentru reducerea "decalajului digital" dintre zonele rurale, care ar putea duce la excluderea economică și socială a cetățenilor și întreprinderilor locale. Măsura este orientată spre îndeplinirea unei nevoi economico-sociale, prin urmare, asistența comunitară este esențială pentru implementarea acesteia.</w:t>
            </w:r>
          </w:p>
        </w:tc>
      </w:tr>
      <w:tr w:rsidR="00F83943" w:rsidRPr="00051AEB" w:rsidTr="005E7C80">
        <w:tc>
          <w:tcPr>
            <w:tcW w:w="0" w:type="auto"/>
          </w:tcPr>
          <w:p w:rsidR="00F83943" w:rsidRPr="00051AEB" w:rsidRDefault="00F83943" w:rsidP="00A9346D">
            <w:pPr>
              <w:spacing w:line="276" w:lineRule="auto"/>
              <w:rPr>
                <w:rFonts w:ascii="Trebuchet MS" w:hAnsi="Trebuchet MS"/>
              </w:rPr>
            </w:pPr>
            <w:r w:rsidRPr="00051AEB">
              <w:rPr>
                <w:rFonts w:ascii="Trebuchet MS" w:hAnsi="Trebuchet MS"/>
              </w:rPr>
              <w:t xml:space="preserve">1.2. Obiectivul de dezvoltare rurală al Reg. (UE) nr. 1305/2013, în conformitate cu art. 4 </w:t>
            </w:r>
          </w:p>
        </w:tc>
        <w:tc>
          <w:tcPr>
            <w:tcW w:w="0" w:type="auto"/>
          </w:tcPr>
          <w:p w:rsidR="00F83943" w:rsidRPr="00051AEB" w:rsidRDefault="00F83943" w:rsidP="00796647">
            <w:pPr>
              <w:spacing w:line="276" w:lineRule="auto"/>
              <w:rPr>
                <w:rFonts w:ascii="Trebuchet MS" w:hAnsi="Trebuchet MS"/>
              </w:rPr>
            </w:pPr>
            <w:r w:rsidRPr="00051AEB">
              <w:rPr>
                <w:rFonts w:ascii="Trebuchet MS" w:hAnsi="Trebuchet MS"/>
              </w:rPr>
              <w:t xml:space="preserve">c) obtinerea unei dezvoltari teritoriale echilibrate a economiilor si comunitatilor rurale, inclusiv crearea si mentinerea de locuri de munca </w:t>
            </w:r>
          </w:p>
        </w:tc>
      </w:tr>
      <w:tr w:rsidR="00F83943" w:rsidRPr="00051AEB" w:rsidTr="005E7C80">
        <w:tc>
          <w:tcPr>
            <w:tcW w:w="0" w:type="auto"/>
          </w:tcPr>
          <w:p w:rsidR="00F83943" w:rsidRPr="00051AEB" w:rsidRDefault="00F83943" w:rsidP="000E7323">
            <w:pPr>
              <w:spacing w:line="276" w:lineRule="auto"/>
              <w:rPr>
                <w:rFonts w:ascii="Trebuchet MS" w:hAnsi="Trebuchet MS"/>
              </w:rPr>
            </w:pPr>
            <w:r w:rsidRPr="00051AEB">
              <w:rPr>
                <w:rFonts w:ascii="Trebuchet MS" w:hAnsi="Trebuchet MS"/>
              </w:rPr>
              <w:t xml:space="preserve">1.3.Obiectivul specific ale măsurii </w:t>
            </w:r>
          </w:p>
        </w:tc>
        <w:tc>
          <w:tcPr>
            <w:tcW w:w="0" w:type="auto"/>
          </w:tcPr>
          <w:p w:rsidR="00F83943" w:rsidRPr="00051AEB" w:rsidRDefault="00F83943" w:rsidP="00E82530">
            <w:pPr>
              <w:jc w:val="both"/>
              <w:rPr>
                <w:rFonts w:ascii="Trebuchet MS" w:hAnsi="Trebuchet MS"/>
              </w:rPr>
            </w:pPr>
            <w:r w:rsidRPr="00051AEB">
              <w:rPr>
                <w:rFonts w:ascii="Trebuchet MS" w:hAnsi="Trebuchet MS"/>
              </w:rPr>
              <w:t>Crearea și modernizarea infrastructurii fizice de bază din zonele rurale</w:t>
            </w:r>
          </w:p>
        </w:tc>
      </w:tr>
      <w:tr w:rsidR="00F83943" w:rsidRPr="00051AEB" w:rsidTr="005E7C80">
        <w:tc>
          <w:tcPr>
            <w:tcW w:w="0" w:type="auto"/>
            <w:vAlign w:val="center"/>
          </w:tcPr>
          <w:p w:rsidR="00F83943" w:rsidRPr="00051AEB" w:rsidRDefault="00F83943" w:rsidP="00BB56D6">
            <w:pPr>
              <w:spacing w:line="276" w:lineRule="auto"/>
              <w:rPr>
                <w:rFonts w:ascii="Trebuchet MS" w:hAnsi="Trebuchet MS"/>
              </w:rPr>
            </w:pPr>
            <w:r w:rsidRPr="00051AEB">
              <w:rPr>
                <w:rFonts w:ascii="Trebuchet MS" w:hAnsi="Trebuchet MS"/>
              </w:rPr>
              <w:t xml:space="preserve">1.4. Contribuie la prioritatea/priorităţile prevăzute la art. 5, Reg.(UE) nr.1305/2013 </w:t>
            </w:r>
          </w:p>
        </w:tc>
        <w:tc>
          <w:tcPr>
            <w:tcW w:w="0" w:type="auto"/>
          </w:tcPr>
          <w:p w:rsidR="00F83943" w:rsidRPr="00051AEB" w:rsidRDefault="00F83943" w:rsidP="00DF6B1C">
            <w:pPr>
              <w:spacing w:line="276" w:lineRule="auto"/>
              <w:rPr>
                <w:rFonts w:ascii="Trebuchet MS" w:hAnsi="Trebuchet MS"/>
              </w:rPr>
            </w:pPr>
            <w:r w:rsidRPr="00051AEB">
              <w:rPr>
                <w:rFonts w:ascii="Trebuchet MS" w:hAnsi="Trebuchet MS"/>
              </w:rPr>
              <w:t>P6: Promovarea incluziunii sociale, a reducerii sărăciei și a dezvoltării economice în zonele rurale</w:t>
            </w:r>
          </w:p>
        </w:tc>
      </w:tr>
      <w:tr w:rsidR="00F83943" w:rsidRPr="00051AEB" w:rsidTr="005E7C80">
        <w:tc>
          <w:tcPr>
            <w:tcW w:w="0" w:type="auto"/>
            <w:vAlign w:val="center"/>
          </w:tcPr>
          <w:p w:rsidR="00F83943" w:rsidRPr="00051AEB" w:rsidRDefault="00F83943" w:rsidP="00ED55E3">
            <w:pPr>
              <w:spacing w:line="276" w:lineRule="auto"/>
              <w:rPr>
                <w:rFonts w:ascii="Trebuchet MS" w:hAnsi="Trebuchet MS"/>
              </w:rPr>
            </w:pPr>
            <w:r w:rsidRPr="00051AEB">
              <w:rPr>
                <w:rFonts w:ascii="Trebuchet MS" w:hAnsi="Trebuchet MS"/>
              </w:rPr>
              <w:t>1.5. Corespunde obiectivelor art. 20 din Reg.(UE) nr.1305/2013</w:t>
            </w:r>
          </w:p>
        </w:tc>
        <w:tc>
          <w:tcPr>
            <w:tcW w:w="0" w:type="auto"/>
          </w:tcPr>
          <w:p w:rsidR="00F83943" w:rsidRPr="00051AEB" w:rsidRDefault="00F83943" w:rsidP="00A1251C">
            <w:pPr>
              <w:spacing w:line="276" w:lineRule="auto"/>
              <w:rPr>
                <w:rFonts w:ascii="Trebuchet MS" w:hAnsi="Trebuchet MS"/>
                <w:i/>
                <w:color w:val="FF0000"/>
              </w:rPr>
            </w:pPr>
            <w:r w:rsidRPr="00051AEB">
              <w:rPr>
                <w:rFonts w:ascii="Trebuchet MS" w:hAnsi="Trebuchet MS"/>
              </w:rPr>
              <w:t>Servicii de bază și reînnoirea satelor în zonele rurale</w:t>
            </w:r>
          </w:p>
        </w:tc>
      </w:tr>
      <w:tr w:rsidR="00F83943" w:rsidRPr="00051AEB" w:rsidTr="005E7C80">
        <w:tc>
          <w:tcPr>
            <w:tcW w:w="0" w:type="auto"/>
            <w:vAlign w:val="center"/>
          </w:tcPr>
          <w:p w:rsidR="00F83943" w:rsidRPr="00051AEB" w:rsidRDefault="00F83943" w:rsidP="00BB56D6">
            <w:pPr>
              <w:spacing w:line="276" w:lineRule="auto"/>
              <w:rPr>
                <w:rFonts w:ascii="Trebuchet MS" w:hAnsi="Trebuchet MS"/>
              </w:rPr>
            </w:pPr>
            <w:r w:rsidRPr="00051AEB">
              <w:rPr>
                <w:rFonts w:ascii="Trebuchet MS" w:hAnsi="Trebuchet MS"/>
              </w:rPr>
              <w:t xml:space="preserve">1.6. Contribuie la Domeniul/Domeniile de intervenție </w:t>
            </w:r>
          </w:p>
        </w:tc>
        <w:tc>
          <w:tcPr>
            <w:tcW w:w="0" w:type="auto"/>
          </w:tcPr>
          <w:p w:rsidR="00F83943" w:rsidRPr="00051AEB" w:rsidRDefault="00F83943" w:rsidP="000E7323">
            <w:pPr>
              <w:spacing w:line="276" w:lineRule="auto"/>
              <w:rPr>
                <w:rFonts w:ascii="Trebuchet MS" w:hAnsi="Trebuchet MS"/>
              </w:rPr>
            </w:pPr>
            <w:r w:rsidRPr="00051AEB">
              <w:rPr>
                <w:rFonts w:ascii="Trebuchet MS" w:hAnsi="Trebuchet MS"/>
              </w:rPr>
              <w:t>DI 6C Sporirea accesibilităţii, a utilizării şi a calităţii tehnologiilor informaţiei şi comunicaţiilor (TIC) în zonele rurale.</w:t>
            </w:r>
          </w:p>
        </w:tc>
      </w:tr>
      <w:tr w:rsidR="00F83943" w:rsidRPr="00051AEB" w:rsidTr="005E7C80">
        <w:tc>
          <w:tcPr>
            <w:tcW w:w="0" w:type="auto"/>
            <w:vAlign w:val="center"/>
          </w:tcPr>
          <w:p w:rsidR="00F83943" w:rsidRPr="00051AEB" w:rsidRDefault="00F83943" w:rsidP="00BB56D6">
            <w:pPr>
              <w:spacing w:line="276" w:lineRule="auto"/>
              <w:rPr>
                <w:rFonts w:ascii="Trebuchet MS" w:hAnsi="Trebuchet MS"/>
              </w:rPr>
            </w:pPr>
            <w:r w:rsidRPr="00051AEB">
              <w:rPr>
                <w:rFonts w:ascii="Trebuchet MS" w:hAnsi="Trebuchet MS"/>
              </w:rPr>
              <w:t>1.7. Contribuie la obiectivele transversale ale Reg.(UE) nr. 1305/2013, în conformitate cu art. 5</w:t>
            </w:r>
          </w:p>
        </w:tc>
        <w:tc>
          <w:tcPr>
            <w:tcW w:w="0" w:type="auto"/>
          </w:tcPr>
          <w:p w:rsidR="00F83943" w:rsidRPr="00051AEB" w:rsidRDefault="00F83943" w:rsidP="005E7C80">
            <w:pPr>
              <w:rPr>
                <w:rFonts w:ascii="Trebuchet MS" w:hAnsi="Trebuchet MS"/>
              </w:rPr>
            </w:pPr>
            <w:r w:rsidRPr="00051AEB">
              <w:rPr>
                <w:rFonts w:ascii="Trebuchet MS" w:hAnsi="Trebuchet MS"/>
                <w:i/>
              </w:rPr>
              <w:t>Inovare:</w:t>
            </w:r>
            <w:r w:rsidRPr="00051AEB">
              <w:rPr>
                <w:rFonts w:ascii="Trebuchet MS" w:hAnsi="Trebuchet MS"/>
              </w:rPr>
              <w:t xml:space="preserve"> </w:t>
            </w:r>
          </w:p>
          <w:p w:rsidR="00F83943" w:rsidRPr="00051AEB" w:rsidRDefault="00F83943" w:rsidP="005E7C80">
            <w:pPr>
              <w:rPr>
                <w:rFonts w:ascii="Trebuchet MS" w:hAnsi="Trebuchet MS"/>
              </w:rPr>
            </w:pPr>
            <w:r w:rsidRPr="00051AEB">
              <w:rPr>
                <w:rFonts w:ascii="Trebuchet MS" w:hAnsi="Trebuchet MS"/>
              </w:rPr>
              <w:t>Pentru zonele albe implementarea unui astfel de proiect va afea ca efect creearea de servicii online și acces mai facil la exemple de bune practici. De asemenea va exista un acces mult mai facil şi rapid către eGuvernare şi eEconomie, care sunt considerate inovative pentru</w:t>
            </w:r>
            <w:r w:rsidR="00A2296B">
              <w:rPr>
                <w:rFonts w:ascii="Trebuchet MS" w:hAnsi="Trebuchet MS"/>
              </w:rPr>
              <w:t xml:space="preserve"> localităţile care se regăsesc în Lista Zonelor Albe.</w:t>
            </w:r>
            <w:r w:rsidRPr="00051AEB">
              <w:rPr>
                <w:rFonts w:ascii="Trebuchet MS" w:hAnsi="Trebuchet MS"/>
              </w:rPr>
              <w:t xml:space="preserve"> </w:t>
            </w:r>
          </w:p>
          <w:p w:rsidR="00F83943" w:rsidRPr="00051AEB" w:rsidRDefault="00F83943" w:rsidP="00452549">
            <w:pPr>
              <w:spacing w:line="276" w:lineRule="auto"/>
              <w:rPr>
                <w:rFonts w:ascii="Trebuchet MS" w:hAnsi="Trebuchet MS"/>
                <w:i/>
              </w:rPr>
            </w:pPr>
            <w:r w:rsidRPr="00051AEB">
              <w:rPr>
                <w:rFonts w:ascii="Trebuchet MS" w:hAnsi="Trebuchet MS"/>
                <w:i/>
              </w:rPr>
              <w:lastRenderedPageBreak/>
              <w:t>Mediu şi climă:</w:t>
            </w:r>
          </w:p>
          <w:p w:rsidR="00F83943" w:rsidRPr="00051AEB" w:rsidRDefault="00F83943" w:rsidP="00B81CC5">
            <w:pPr>
              <w:spacing w:line="276" w:lineRule="auto"/>
              <w:rPr>
                <w:rFonts w:ascii="Trebuchet MS" w:hAnsi="Trebuchet MS"/>
                <w:color w:val="FF0000"/>
              </w:rPr>
            </w:pPr>
            <w:r w:rsidRPr="00051AEB">
              <w:rPr>
                <w:rFonts w:ascii="Trebuchet MS" w:hAnsi="Trebuchet MS"/>
              </w:rPr>
              <w:t>Având în vedere evoluţia către o informatizare cât mai mare, prin această măsură inclusiv acesul la documente, materiale, informaţii  pentru populaţia deservită va fi mult îmbunătăţit, şi se reduce consumul de consumabile (hârtie, tonner) care vine în sprijinul protejării mediului şi a climei</w:t>
            </w:r>
            <w:r w:rsidR="00A2296B">
              <w:rPr>
                <w:rFonts w:ascii="Trebuchet MS" w:hAnsi="Trebuchet MS"/>
              </w:rPr>
              <w:t xml:space="preserve"> (stocarea informaţiilor pe suport electronic presupune şi un consum redus de hârtie ceea ce contribuie la conservarea pădurilor, şi în consecinţă, la diminuarea influenţelor negative produse de schimbările climatice).</w:t>
            </w:r>
            <w:r w:rsidRPr="00051AEB">
              <w:rPr>
                <w:rFonts w:ascii="Trebuchet MS" w:hAnsi="Trebuchet MS"/>
              </w:rPr>
              <w:t xml:space="preserve"> </w:t>
            </w:r>
          </w:p>
        </w:tc>
      </w:tr>
      <w:tr w:rsidR="00F83943" w:rsidRPr="00051AEB" w:rsidTr="005E7C80">
        <w:tc>
          <w:tcPr>
            <w:tcW w:w="0" w:type="auto"/>
            <w:vAlign w:val="center"/>
          </w:tcPr>
          <w:p w:rsidR="00F83943" w:rsidRPr="00051AEB" w:rsidRDefault="00F83943" w:rsidP="00A14A3F">
            <w:pPr>
              <w:spacing w:line="276" w:lineRule="auto"/>
              <w:rPr>
                <w:rFonts w:ascii="Trebuchet MS" w:hAnsi="Trebuchet MS"/>
              </w:rPr>
            </w:pPr>
            <w:r w:rsidRPr="00051AEB">
              <w:rPr>
                <w:rFonts w:ascii="Trebuchet MS" w:hAnsi="Trebuchet MS"/>
              </w:rPr>
              <w:lastRenderedPageBreak/>
              <w:t>1.8. Complementaritatea cu alte măsuri din SDL</w:t>
            </w:r>
          </w:p>
        </w:tc>
        <w:tc>
          <w:tcPr>
            <w:tcW w:w="0" w:type="auto"/>
          </w:tcPr>
          <w:p w:rsidR="00F83943" w:rsidRPr="00051AEB" w:rsidRDefault="00475190" w:rsidP="001D70B1">
            <w:pPr>
              <w:spacing w:line="276" w:lineRule="auto"/>
              <w:rPr>
                <w:rFonts w:ascii="Trebuchet MS" w:hAnsi="Trebuchet MS"/>
                <w:color w:val="FF0000"/>
                <w:highlight w:val="yellow"/>
              </w:rPr>
            </w:pPr>
            <w:r w:rsidRPr="00475190">
              <w:rPr>
                <w:rFonts w:ascii="Trebuchet MS" w:hAnsi="Trebuchet MS"/>
              </w:rPr>
              <w:t>Beneficiarii indirecţi (Populaţia terioriului GAL) ai masurii M 6/6B (Servicii de baza si reinnoirea teritoriului GAL) sunt beneficiari indirecţi (Populaţia care beneficiază de servicii) ai masurii M 1/6C. Beneficiari indirecti (populaţia din teritoriu) ai masurii M 4/6A (Sprijin pentru înfiinţarea de activităţi non-agricole) sunt beneficiari indirecti ai masurii M 1/6C. Astfel M 1/6C este complementara cu M 6/6B si M 4/6A.</w:t>
            </w:r>
          </w:p>
        </w:tc>
      </w:tr>
      <w:tr w:rsidR="00F83943" w:rsidRPr="00051AEB" w:rsidTr="005E7C80">
        <w:tc>
          <w:tcPr>
            <w:tcW w:w="0" w:type="auto"/>
            <w:vAlign w:val="center"/>
          </w:tcPr>
          <w:p w:rsidR="00F83943" w:rsidRPr="00051AEB" w:rsidRDefault="00F83943" w:rsidP="00A14A3F">
            <w:pPr>
              <w:spacing w:line="276" w:lineRule="auto"/>
              <w:rPr>
                <w:rFonts w:ascii="Trebuchet MS" w:hAnsi="Trebuchet MS"/>
              </w:rPr>
            </w:pPr>
            <w:r w:rsidRPr="00051AEB">
              <w:rPr>
                <w:rFonts w:ascii="Trebuchet MS" w:hAnsi="Trebuchet MS"/>
              </w:rPr>
              <w:t>1.9. Sinergia cu alte măsuri din SDL</w:t>
            </w:r>
          </w:p>
        </w:tc>
        <w:tc>
          <w:tcPr>
            <w:tcW w:w="0" w:type="auto"/>
          </w:tcPr>
          <w:p w:rsidR="00F83943" w:rsidRPr="00051AEB" w:rsidRDefault="00F83943" w:rsidP="007E09F7">
            <w:pPr>
              <w:spacing w:line="276" w:lineRule="auto"/>
              <w:jc w:val="both"/>
              <w:rPr>
                <w:rFonts w:ascii="Trebuchet MS" w:hAnsi="Trebuchet MS"/>
                <w:color w:val="FF0000"/>
                <w:highlight w:val="yellow"/>
              </w:rPr>
            </w:pPr>
            <w:r w:rsidRPr="00051AEB">
              <w:rPr>
                <w:rFonts w:ascii="Trebuchet MS" w:hAnsi="Trebuchet MS"/>
              </w:rPr>
              <w:t>Este realizată prin 4/6A şi 5/6B: Prin înfiinţarea de noi  întreprinderi se vor crea noi locuri de muncă.</w:t>
            </w:r>
          </w:p>
        </w:tc>
      </w:tr>
      <w:tr w:rsidR="00F83943" w:rsidRPr="00051AEB" w:rsidTr="005E7C80">
        <w:tc>
          <w:tcPr>
            <w:tcW w:w="0" w:type="auto"/>
            <w:gridSpan w:val="2"/>
            <w:vAlign w:val="center"/>
          </w:tcPr>
          <w:p w:rsidR="00F83943" w:rsidRPr="00051AEB" w:rsidRDefault="00F83943" w:rsidP="00A14A3F">
            <w:pPr>
              <w:spacing w:line="276" w:lineRule="auto"/>
              <w:jc w:val="center"/>
              <w:rPr>
                <w:rFonts w:ascii="Trebuchet MS" w:hAnsi="Trebuchet MS"/>
                <w:i/>
                <w:color w:val="FF0000"/>
              </w:rPr>
            </w:pPr>
            <w:r w:rsidRPr="00051AEB">
              <w:rPr>
                <w:rFonts w:ascii="Trebuchet MS" w:hAnsi="Trebuchet MS"/>
              </w:rPr>
              <w:t>2. VALOAREA ADĂUGATĂ A MĂSURII</w:t>
            </w:r>
          </w:p>
        </w:tc>
      </w:tr>
      <w:tr w:rsidR="00F83943" w:rsidRPr="00051AEB" w:rsidTr="005E7C80">
        <w:tc>
          <w:tcPr>
            <w:tcW w:w="0" w:type="auto"/>
            <w:gridSpan w:val="2"/>
            <w:vAlign w:val="center"/>
          </w:tcPr>
          <w:p w:rsidR="00F83943" w:rsidRPr="00051AEB" w:rsidRDefault="00F83943" w:rsidP="00051AEB">
            <w:pPr>
              <w:spacing w:line="276" w:lineRule="auto"/>
              <w:jc w:val="both"/>
              <w:rPr>
                <w:rFonts w:ascii="Trebuchet MS" w:hAnsi="Trebuchet MS"/>
              </w:rPr>
            </w:pPr>
            <w:r w:rsidRPr="00051AEB">
              <w:rPr>
                <w:rFonts w:ascii="Trebuchet MS" w:hAnsi="Trebuchet MS"/>
              </w:rPr>
              <w:t>Agenda  Digitală  Europa  2020  stabilește  obiective  ambițioase  cu  privire  la  acoperire  și  viteza  de  Internet  și  solicită  Statelor  Membre  să  ia  măsuri,  inclusiv  prin  prevederi  legale,  în  vederea  facilitării  investițiilor  în  conexiunea în bandă largă. Astfel şi România prin Strategia Naţională privind Agenda Digitală pentru România 2020 care a fost aprobată prin HG nr. 245/2015 are prevăzută sprijinirea pentru realizarea infrastructurii de broadband în zonele albe (zonele fără acoperire).</w:t>
            </w:r>
          </w:p>
          <w:p w:rsidR="00F83943" w:rsidRPr="00051AEB" w:rsidRDefault="00F83943" w:rsidP="00051AEB">
            <w:pPr>
              <w:spacing w:line="276" w:lineRule="auto"/>
              <w:jc w:val="both"/>
              <w:rPr>
                <w:rFonts w:ascii="Trebuchet MS" w:hAnsi="Trebuchet MS"/>
              </w:rPr>
            </w:pPr>
            <w:r w:rsidRPr="00051AEB">
              <w:rPr>
                <w:rFonts w:ascii="Trebuchet MS" w:hAnsi="Trebuchet MS"/>
              </w:rPr>
              <w:t>Comunicațiile  în  bandă  largă  permit,  și  astfel  facilitează,  dezvoltarea  unui număr larg   de  servicii  TIC,  crescând în același timp productivitatea și competitivitatea. Principalele beneficii pe termen lung pentru zonele în cauză vor fi:</w:t>
            </w:r>
          </w:p>
          <w:p w:rsidR="00F83943" w:rsidRPr="00051AEB" w:rsidRDefault="00F83943" w:rsidP="00051AEB">
            <w:pPr>
              <w:spacing w:line="276" w:lineRule="auto"/>
              <w:jc w:val="both"/>
              <w:rPr>
                <w:rFonts w:ascii="Trebuchet MS" w:hAnsi="Trebuchet MS"/>
              </w:rPr>
            </w:pPr>
            <w:r w:rsidRPr="00051AEB">
              <w:rPr>
                <w:rFonts w:ascii="Trebuchet MS" w:hAnsi="Trebuchet MS"/>
              </w:rPr>
              <w:t>- Îndepărtarea excluziunii sociale în cazul grupurilor de persoane izolate geografic</w:t>
            </w:r>
          </w:p>
          <w:p w:rsidR="00F83943" w:rsidRPr="00051AEB" w:rsidRDefault="00F83943" w:rsidP="00051AEB">
            <w:pPr>
              <w:spacing w:line="276" w:lineRule="auto"/>
              <w:jc w:val="both"/>
              <w:rPr>
                <w:rFonts w:ascii="Trebuchet MS" w:hAnsi="Trebuchet MS"/>
              </w:rPr>
            </w:pPr>
            <w:r w:rsidRPr="00051AEB">
              <w:rPr>
                <w:rFonts w:ascii="Trebuchet MS" w:hAnsi="Trebuchet MS"/>
              </w:rPr>
              <w:t>- Dezvoltarea de activităţi de afaceri</w:t>
            </w:r>
          </w:p>
          <w:p w:rsidR="00F83943" w:rsidRPr="00051AEB" w:rsidRDefault="00F83943" w:rsidP="00051AEB">
            <w:pPr>
              <w:spacing w:line="276" w:lineRule="auto"/>
              <w:jc w:val="both"/>
              <w:rPr>
                <w:rFonts w:ascii="Trebuchet MS" w:hAnsi="Trebuchet MS"/>
              </w:rPr>
            </w:pPr>
            <w:r w:rsidRPr="00051AEB">
              <w:rPr>
                <w:rFonts w:ascii="Trebuchet MS" w:hAnsi="Trebuchet MS"/>
              </w:rPr>
              <w:t xml:space="preserve">- Îmbunătățirea calității vieții datorită: simplificării tranzacțiilor cu statul și companiile, și </w:t>
            </w:r>
          </w:p>
          <w:p w:rsidR="00F83943" w:rsidRPr="00051AEB" w:rsidRDefault="00F83943" w:rsidP="00051AEB">
            <w:pPr>
              <w:spacing w:line="276" w:lineRule="auto"/>
              <w:jc w:val="both"/>
              <w:rPr>
                <w:rFonts w:ascii="Trebuchet MS" w:hAnsi="Trebuchet MS"/>
              </w:rPr>
            </w:pPr>
            <w:r w:rsidRPr="00051AEB">
              <w:rPr>
                <w:rFonts w:ascii="Trebuchet MS" w:hAnsi="Trebuchet MS"/>
              </w:rPr>
              <w:t>economisirii de timp cu transportul;</w:t>
            </w:r>
          </w:p>
          <w:p w:rsidR="00F83943" w:rsidRPr="00051AEB" w:rsidRDefault="00F83943" w:rsidP="00051AEB">
            <w:pPr>
              <w:spacing w:line="276" w:lineRule="auto"/>
              <w:jc w:val="both"/>
              <w:rPr>
                <w:rFonts w:ascii="Trebuchet MS" w:hAnsi="Trebuchet MS"/>
              </w:rPr>
            </w:pPr>
            <w:r w:rsidRPr="00051AEB">
              <w:rPr>
                <w:rFonts w:ascii="Trebuchet MS" w:hAnsi="Trebuchet MS"/>
              </w:rPr>
              <w:t>- Dezvoltarea învățământului la distanță și promovarea educației pe toată durata vieții</w:t>
            </w:r>
          </w:p>
          <w:p w:rsidR="00F83943" w:rsidRPr="00051AEB" w:rsidRDefault="00F83943" w:rsidP="00051AEB">
            <w:pPr>
              <w:spacing w:line="276" w:lineRule="auto"/>
              <w:jc w:val="both"/>
              <w:rPr>
                <w:rFonts w:ascii="Trebuchet MS" w:hAnsi="Trebuchet MS"/>
              </w:rPr>
            </w:pPr>
            <w:r w:rsidRPr="00051AEB">
              <w:rPr>
                <w:rFonts w:ascii="Trebuchet MS" w:hAnsi="Trebuchet MS"/>
              </w:rPr>
              <w:t>- eGuvernare: conexiunea în bandă largă va facilita interacțiunea dintre Guvern și cetățeni/companii, conducând la creșterea eficienței administrative și accesibilității;</w:t>
            </w:r>
          </w:p>
          <w:p w:rsidR="00F83943" w:rsidRPr="00051AEB" w:rsidRDefault="00F83943" w:rsidP="00051AEB">
            <w:pPr>
              <w:spacing w:line="276" w:lineRule="auto"/>
              <w:jc w:val="both"/>
              <w:rPr>
                <w:rFonts w:ascii="Trebuchet MS" w:hAnsi="Trebuchet MS"/>
              </w:rPr>
            </w:pPr>
            <w:r w:rsidRPr="00051AEB">
              <w:rPr>
                <w:rFonts w:ascii="Trebuchet MS" w:hAnsi="Trebuchet MS"/>
              </w:rPr>
              <w:t>- eEconomie:  comunicațiile  în  bandă  largă  contribuie la  dezvoltarea  eCommerce,  având  ca  rezultat  reducerea costurilor și creșterea competitivității companiilor.</w:t>
            </w:r>
          </w:p>
          <w:p w:rsidR="00F83943" w:rsidRPr="00051AEB" w:rsidRDefault="00F83943" w:rsidP="00051AEB">
            <w:pPr>
              <w:spacing w:line="276" w:lineRule="auto"/>
              <w:jc w:val="both"/>
              <w:rPr>
                <w:rFonts w:ascii="Trebuchet MS" w:hAnsi="Trebuchet MS"/>
                <w:color w:val="FF0000"/>
              </w:rPr>
            </w:pPr>
            <w:r w:rsidRPr="00051AEB">
              <w:rPr>
                <w:rFonts w:ascii="Trebuchet MS" w:hAnsi="Trebuchet MS"/>
              </w:rPr>
              <w:t>Asigurând acoperirea echitabilă și accesul la comunicații în bandă largă pe teritoriul GAL, măsura ajută la obținerea unei mai mari coeziuni și contribuie la formarea unei singure piețe de servicii TIC.</w:t>
            </w:r>
          </w:p>
        </w:tc>
      </w:tr>
      <w:tr w:rsidR="00F83943" w:rsidRPr="00051AEB" w:rsidTr="005E7C80">
        <w:tc>
          <w:tcPr>
            <w:tcW w:w="0" w:type="auto"/>
            <w:gridSpan w:val="2"/>
            <w:vAlign w:val="center"/>
          </w:tcPr>
          <w:p w:rsidR="00F83943" w:rsidRPr="00051AEB" w:rsidRDefault="00F83943" w:rsidP="00051AEB">
            <w:pPr>
              <w:spacing w:line="276" w:lineRule="auto"/>
              <w:jc w:val="center"/>
              <w:rPr>
                <w:rFonts w:ascii="Trebuchet MS" w:hAnsi="Trebuchet MS"/>
                <w:i/>
                <w:color w:val="FF0000"/>
              </w:rPr>
            </w:pPr>
            <w:r w:rsidRPr="00051AEB">
              <w:rPr>
                <w:rFonts w:ascii="Trebuchet MS" w:hAnsi="Trebuchet MS"/>
              </w:rPr>
              <w:t>3. TRIMITERI LA ALTE ACTE LEGISLATIVE</w:t>
            </w:r>
          </w:p>
        </w:tc>
      </w:tr>
      <w:tr w:rsidR="00F83943" w:rsidRPr="00051AEB" w:rsidTr="005E7C80">
        <w:tc>
          <w:tcPr>
            <w:tcW w:w="0" w:type="auto"/>
            <w:gridSpan w:val="2"/>
            <w:vAlign w:val="center"/>
          </w:tcPr>
          <w:p w:rsidR="00F83943" w:rsidRPr="00051AEB" w:rsidRDefault="00F83943" w:rsidP="00051AEB">
            <w:pPr>
              <w:spacing w:line="276" w:lineRule="auto"/>
              <w:rPr>
                <w:rFonts w:ascii="Trebuchet MS" w:hAnsi="Trebuchet MS"/>
              </w:rPr>
            </w:pPr>
            <w:r w:rsidRPr="00051AEB">
              <w:rPr>
                <w:rFonts w:ascii="Trebuchet MS" w:hAnsi="Trebuchet MS"/>
              </w:rPr>
              <w:t>Legislaţie UE</w:t>
            </w:r>
          </w:p>
          <w:p w:rsidR="00F83943" w:rsidRPr="00051AEB" w:rsidRDefault="00F83943" w:rsidP="0091665B">
            <w:pPr>
              <w:pStyle w:val="ListParagraph"/>
              <w:numPr>
                <w:ilvl w:val="0"/>
                <w:numId w:val="10"/>
              </w:numPr>
              <w:spacing w:line="276" w:lineRule="auto"/>
              <w:rPr>
                <w:rFonts w:ascii="Trebuchet MS" w:hAnsi="Trebuchet MS"/>
              </w:rPr>
            </w:pPr>
            <w:r w:rsidRPr="00051AEB">
              <w:rPr>
                <w:rFonts w:ascii="Trebuchet MS" w:hAnsi="Trebuchet MS"/>
              </w:rPr>
              <w:t xml:space="preserve">R (UE) nr. 1303/2013 de stabilire a unor dispoziții comune privind Fondul european de dezvoltare regională, Fondul social european, Fondul de coeziune, Fondul </w:t>
            </w:r>
            <w:r w:rsidRPr="00051AEB">
              <w:rPr>
                <w:rFonts w:ascii="Trebuchet MS" w:hAnsi="Trebuchet MS"/>
              </w:rPr>
              <w:lastRenderedPageBreak/>
              <w:t xml:space="preserve">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w:t>
            </w:r>
          </w:p>
          <w:p w:rsidR="00F83943" w:rsidRPr="00051AEB" w:rsidRDefault="00F83943" w:rsidP="0091665B">
            <w:pPr>
              <w:pStyle w:val="ListParagraph"/>
              <w:numPr>
                <w:ilvl w:val="0"/>
                <w:numId w:val="10"/>
              </w:numPr>
              <w:spacing w:line="276" w:lineRule="auto"/>
              <w:rPr>
                <w:rFonts w:ascii="Trebuchet MS" w:hAnsi="Trebuchet MS"/>
              </w:rPr>
            </w:pPr>
            <w:r w:rsidRPr="00051AEB">
              <w:rPr>
                <w:rFonts w:ascii="Trebuchet MS" w:hAnsi="Trebuchet MS"/>
              </w:rPr>
              <w:t>R (UE) nr. 215/2014 al Comisiei de completare a R (UE) nr. 1303/2013</w:t>
            </w:r>
          </w:p>
          <w:p w:rsidR="00F83943" w:rsidRPr="00051AEB" w:rsidRDefault="00F83943" w:rsidP="0091665B">
            <w:pPr>
              <w:pStyle w:val="ListParagraph"/>
              <w:numPr>
                <w:ilvl w:val="0"/>
                <w:numId w:val="10"/>
              </w:numPr>
              <w:spacing w:line="276" w:lineRule="auto"/>
              <w:rPr>
                <w:rFonts w:ascii="Trebuchet MS" w:hAnsi="Trebuchet MS"/>
              </w:rPr>
            </w:pPr>
            <w:r w:rsidRPr="00051AEB">
              <w:rPr>
                <w:rFonts w:ascii="Trebuchet MS" w:hAnsi="Trebuchet MS"/>
              </w:rPr>
              <w:t>REGULAMENTUL  DELEGAT  (UE)  NR.  807/2014  AL  COMISIEI din  11  martie  2014</w:t>
            </w:r>
          </w:p>
          <w:p w:rsidR="00F83943" w:rsidRPr="00051AEB" w:rsidRDefault="00F83943" w:rsidP="00051AEB">
            <w:pPr>
              <w:spacing w:line="276" w:lineRule="auto"/>
              <w:rPr>
                <w:rFonts w:ascii="Trebuchet MS" w:hAnsi="Trebuchet MS"/>
              </w:rPr>
            </w:pPr>
            <w:r w:rsidRPr="00051AEB">
              <w:rPr>
                <w:rFonts w:ascii="Trebuchet MS" w:hAnsi="Trebuchet MS"/>
              </w:rPr>
              <w:t xml:space="preserve">de  completare  a  Regulamentului  (UE)  nr.  1305/2013  al  Parlamentului  European  și  al  Consiliului  privind  sprijinul  pentru  dezvoltare  rurală  acordat  din  Fondul  european  agricol  pentru  dezvoltare  rurală  (FEADR)  și  de  introducere  a  unor  dispoziții  tranzitorii; </w:t>
            </w:r>
          </w:p>
          <w:p w:rsidR="00F83943" w:rsidRPr="00051AEB" w:rsidRDefault="00F83943" w:rsidP="0091665B">
            <w:pPr>
              <w:pStyle w:val="ListParagraph"/>
              <w:numPr>
                <w:ilvl w:val="0"/>
                <w:numId w:val="10"/>
              </w:numPr>
              <w:spacing w:line="276" w:lineRule="auto"/>
              <w:rPr>
                <w:rFonts w:ascii="Trebuchet MS" w:hAnsi="Trebuchet MS"/>
              </w:rPr>
            </w:pPr>
            <w:r w:rsidRPr="00051AEB">
              <w:rPr>
                <w:rFonts w:ascii="Trebuchet MS" w:hAnsi="Trebuchet MS"/>
              </w:rPr>
              <w:t xml:space="preserve">Agenda  Digitală  Europa  2020  </w:t>
            </w:r>
          </w:p>
          <w:p w:rsidR="00F83943" w:rsidRPr="00051AEB" w:rsidRDefault="00F83943" w:rsidP="0091665B">
            <w:pPr>
              <w:pStyle w:val="ListParagraph"/>
              <w:numPr>
                <w:ilvl w:val="0"/>
                <w:numId w:val="10"/>
              </w:numPr>
              <w:spacing w:line="276" w:lineRule="auto"/>
              <w:rPr>
                <w:rFonts w:ascii="Trebuchet MS" w:hAnsi="Trebuchet MS"/>
              </w:rPr>
            </w:pPr>
            <w:r w:rsidRPr="00051AEB">
              <w:rPr>
                <w:rFonts w:ascii="Trebuchet MS" w:hAnsi="Trebuchet MS"/>
              </w:rPr>
              <w:t>Recomandarea 2003/361/CE din 6 mai 2003 privind definirea micro-întreprinderilor şi a întreprinderilor mici şi mijlocii;</w:t>
            </w:r>
          </w:p>
          <w:p w:rsidR="00F83943" w:rsidRPr="00051AEB" w:rsidRDefault="00F83943" w:rsidP="000F64E1">
            <w:pPr>
              <w:pStyle w:val="ListParagraph"/>
              <w:numPr>
                <w:ilvl w:val="0"/>
                <w:numId w:val="10"/>
              </w:numPr>
              <w:spacing w:line="276" w:lineRule="auto"/>
              <w:rPr>
                <w:rFonts w:ascii="Trebuchet MS" w:hAnsi="Trebuchet MS"/>
              </w:rPr>
            </w:pPr>
            <w:r w:rsidRPr="00051AEB">
              <w:rPr>
                <w:rFonts w:ascii="Trebuchet MS" w:hAnsi="Trebuchet MS"/>
              </w:rPr>
              <w:t>REGULAMENTUL  (UE)  NR.  1407/2013  AL  COMISIEI din  18  decembrie  2013 privind   aplicarea   articolelor   107 și   108   din   Tratatul   privind   funcționarea   Uniunii   Europene  ajutoarelor  de  minimis</w:t>
            </w:r>
          </w:p>
          <w:p w:rsidR="00F83943" w:rsidRPr="00051AEB" w:rsidRDefault="00F83943" w:rsidP="00051AEB">
            <w:pPr>
              <w:spacing w:line="276" w:lineRule="auto"/>
              <w:rPr>
                <w:rFonts w:ascii="Trebuchet MS" w:hAnsi="Trebuchet MS"/>
              </w:rPr>
            </w:pPr>
            <w:r w:rsidRPr="00051AEB">
              <w:rPr>
                <w:rFonts w:ascii="Trebuchet MS" w:hAnsi="Trebuchet MS"/>
              </w:rPr>
              <w:t>Legislaţie naţională</w:t>
            </w:r>
          </w:p>
          <w:p w:rsidR="00F83943" w:rsidRPr="00051AEB" w:rsidRDefault="00F83943" w:rsidP="0091665B">
            <w:pPr>
              <w:pStyle w:val="ListParagraph"/>
              <w:numPr>
                <w:ilvl w:val="0"/>
                <w:numId w:val="10"/>
              </w:numPr>
              <w:spacing w:line="276" w:lineRule="auto"/>
              <w:rPr>
                <w:rFonts w:ascii="Trebuchet MS" w:hAnsi="Trebuchet MS"/>
              </w:rPr>
            </w:pPr>
            <w:r w:rsidRPr="00051AEB">
              <w:rPr>
                <w:rFonts w:ascii="Trebuchet MS" w:hAnsi="Trebuchet MS"/>
              </w:rPr>
              <w:t>Agenda Digitală pentru România 2020, aprobatăp prin HG nr. 245/2015</w:t>
            </w:r>
          </w:p>
          <w:p w:rsidR="00F83943" w:rsidRPr="00051AEB" w:rsidRDefault="00F83943" w:rsidP="0091665B">
            <w:pPr>
              <w:pStyle w:val="ListParagraph"/>
              <w:numPr>
                <w:ilvl w:val="0"/>
                <w:numId w:val="10"/>
              </w:numPr>
              <w:spacing w:line="276" w:lineRule="auto"/>
              <w:rPr>
                <w:rFonts w:ascii="Trebuchet MS" w:hAnsi="Trebuchet MS"/>
              </w:rPr>
            </w:pPr>
            <w:r w:rsidRPr="00051AEB">
              <w:rPr>
                <w:rFonts w:ascii="Trebuchet MS" w:hAnsi="Trebuchet MS"/>
              </w:rPr>
              <w:t>Legea 346/2004 privind stimularea înființării și dezvoltării intreprinderilor mici și mijlocii, cu modificarile si completarile ulterioare;</w:t>
            </w:r>
          </w:p>
          <w:p w:rsidR="00F83943" w:rsidRPr="00051AEB" w:rsidRDefault="00F83943" w:rsidP="0091665B">
            <w:pPr>
              <w:pStyle w:val="ListParagraph"/>
              <w:numPr>
                <w:ilvl w:val="0"/>
                <w:numId w:val="10"/>
              </w:numPr>
              <w:spacing w:line="276" w:lineRule="auto"/>
              <w:rPr>
                <w:rFonts w:ascii="Trebuchet MS" w:hAnsi="Trebuchet MS"/>
              </w:rPr>
            </w:pPr>
            <w:r w:rsidRPr="00051AEB">
              <w:rPr>
                <w:rFonts w:ascii="Trebuchet MS" w:hAnsi="Trebuchet MS"/>
              </w:rPr>
              <w:t>Legea 31/1990 a societăților comerciale, republicata;</w:t>
            </w:r>
          </w:p>
          <w:p w:rsidR="00F83943" w:rsidRPr="00051AEB" w:rsidRDefault="00F83943" w:rsidP="0091665B">
            <w:pPr>
              <w:pStyle w:val="ListParagraph"/>
              <w:numPr>
                <w:ilvl w:val="0"/>
                <w:numId w:val="10"/>
              </w:numPr>
              <w:spacing w:line="276" w:lineRule="auto"/>
              <w:rPr>
                <w:rFonts w:ascii="Trebuchet MS" w:hAnsi="Trebuchet MS"/>
              </w:rPr>
            </w:pPr>
            <w:r w:rsidRPr="00051AEB">
              <w:rPr>
                <w:rFonts w:ascii="Trebuchet MS" w:hAnsi="Trebuchet MS"/>
              </w:rPr>
              <w:t>Legea 359/2004 privind simplificarea formalităților la înregistrarea în registrul comerțului a persoanelor fizice, asociațiilor familiale și persoanelor juridice, înregistrarea fiscală a acestora, precum și la autorizarea funcționării persoanelor juridice, cu modificările şi completările ulterioare;</w:t>
            </w:r>
          </w:p>
          <w:p w:rsidR="00F83943" w:rsidRPr="00051AEB" w:rsidRDefault="00F83943" w:rsidP="0091665B">
            <w:pPr>
              <w:pStyle w:val="ListParagraph"/>
              <w:numPr>
                <w:ilvl w:val="0"/>
                <w:numId w:val="10"/>
              </w:numPr>
              <w:spacing w:line="276" w:lineRule="auto"/>
              <w:rPr>
                <w:rFonts w:ascii="Trebuchet MS" w:hAnsi="Trebuchet MS"/>
              </w:rPr>
            </w:pPr>
            <w:r w:rsidRPr="00051AEB">
              <w:rPr>
                <w:rFonts w:ascii="Trebuchet MS" w:hAnsi="Trebuchet MS"/>
              </w:rPr>
              <w:t>Legea nr. 154/2012 privind regimul infrastructurii reţelelor de comunicaţii electronice</w:t>
            </w:r>
          </w:p>
          <w:p w:rsidR="00F83943" w:rsidRPr="00051AEB" w:rsidRDefault="00F83943" w:rsidP="0091665B">
            <w:pPr>
              <w:pStyle w:val="ListParagraph"/>
              <w:numPr>
                <w:ilvl w:val="0"/>
                <w:numId w:val="10"/>
              </w:numPr>
              <w:spacing w:line="276" w:lineRule="auto"/>
              <w:rPr>
                <w:rFonts w:ascii="Trebuchet MS" w:hAnsi="Trebuchet MS"/>
              </w:rPr>
            </w:pPr>
            <w:r w:rsidRPr="00051AEB">
              <w:rPr>
                <w:rFonts w:ascii="Trebuchet MS" w:hAnsi="Trebuchet MS"/>
              </w:rPr>
              <w:t>Ordonanța de Urgență a Guvernului nr. 111/2011 privind comunicațiile electronice, aprobată cu modificări și completări prin Legea nr. 140/2012, cu modificările și completările ulterioare</w:t>
            </w:r>
          </w:p>
          <w:p w:rsidR="00F83943" w:rsidRDefault="00F83943" w:rsidP="0091665B">
            <w:pPr>
              <w:pStyle w:val="ListParagraph"/>
              <w:numPr>
                <w:ilvl w:val="0"/>
                <w:numId w:val="10"/>
              </w:numPr>
              <w:spacing w:line="276" w:lineRule="auto"/>
              <w:rPr>
                <w:rFonts w:ascii="Trebuchet MS" w:hAnsi="Trebuchet MS"/>
              </w:rPr>
            </w:pPr>
            <w:r w:rsidRPr="00051AEB">
              <w:rPr>
                <w:rFonts w:ascii="Trebuchet MS" w:hAnsi="Trebuchet MS"/>
              </w:rPr>
              <w:t>Hotărârea Guvernului nr. 414/2015 prin care s-a aprobat Planul Național de Dezvoltare a Infrastructurii NGN (Next Generation Network)</w:t>
            </w:r>
          </w:p>
          <w:p w:rsidR="0091665B" w:rsidRPr="000F64E1" w:rsidRDefault="0091665B" w:rsidP="0091665B">
            <w:pPr>
              <w:pStyle w:val="ListParagraph1"/>
              <w:widowControl w:val="0"/>
              <w:numPr>
                <w:ilvl w:val="0"/>
                <w:numId w:val="10"/>
              </w:numPr>
              <w:autoSpaceDE w:val="0"/>
              <w:autoSpaceDN w:val="0"/>
              <w:adjustRightInd w:val="0"/>
              <w:spacing w:after="120"/>
              <w:jc w:val="both"/>
              <w:rPr>
                <w:rFonts w:ascii="Trebuchet MS" w:hAnsi="Trebuchet MS" w:cs="Times New Roman"/>
              </w:rPr>
            </w:pPr>
            <w:r w:rsidRPr="000F64E1">
              <w:rPr>
                <w:rFonts w:ascii="Trebuchet MS" w:hAnsi="Trebuchet MS" w:cs="Times New Roman"/>
              </w:rPr>
              <w:t>Legea nr. 159 din 19 iulie 2016 privind regimul infrastructurii fizice a rețelelor de comunicații electronice, precum și pentru stabilirea unor măsuri pentru reducerea costului instalării rețelelor de comunicații electronice, publicată în Monitorul Oficial cu nr. 559 din data de 25 iulie 2016;</w:t>
            </w:r>
          </w:p>
          <w:p w:rsidR="0091665B" w:rsidRPr="00051AEB" w:rsidRDefault="0091665B" w:rsidP="000F64E1">
            <w:pPr>
              <w:pStyle w:val="ListParagraph1"/>
              <w:widowControl w:val="0"/>
              <w:numPr>
                <w:ilvl w:val="0"/>
                <w:numId w:val="10"/>
              </w:numPr>
              <w:autoSpaceDE w:val="0"/>
              <w:autoSpaceDN w:val="0"/>
              <w:adjustRightInd w:val="0"/>
              <w:spacing w:after="120"/>
              <w:jc w:val="both"/>
              <w:rPr>
                <w:rFonts w:ascii="Trebuchet MS" w:hAnsi="Trebuchet MS"/>
              </w:rPr>
            </w:pPr>
            <w:r w:rsidRPr="000F64E1">
              <w:rPr>
                <w:rFonts w:ascii="Trebuchet MS" w:hAnsi="Trebuchet MS" w:cs="Times New Roman"/>
              </w:rPr>
              <w:t>HG nr. 907 din 29 noiembrie 2016 privind etapele de elaborare și conținutul-cadru al documentațiilor tehnico-economice aferente obiectivelor/proiectelor de investiții finanțate din fonduri publice, publicată în Monitorul Oficial nr. 1061 din data de 29 decembrie 2016; aplicabilitate – 27 februarie 2017.</w:t>
            </w:r>
          </w:p>
        </w:tc>
      </w:tr>
      <w:tr w:rsidR="00F83943" w:rsidRPr="00051AEB" w:rsidTr="005E7C80">
        <w:tc>
          <w:tcPr>
            <w:tcW w:w="0" w:type="auto"/>
            <w:gridSpan w:val="2"/>
            <w:vAlign w:val="center"/>
          </w:tcPr>
          <w:p w:rsidR="00F83943" w:rsidRPr="00051AEB" w:rsidRDefault="00F83943" w:rsidP="00051AEB">
            <w:pPr>
              <w:spacing w:line="276" w:lineRule="auto"/>
              <w:jc w:val="center"/>
              <w:rPr>
                <w:rFonts w:ascii="Trebuchet MS" w:hAnsi="Trebuchet MS"/>
              </w:rPr>
            </w:pPr>
            <w:r w:rsidRPr="00051AEB">
              <w:rPr>
                <w:rFonts w:ascii="Trebuchet MS" w:hAnsi="Trebuchet MS"/>
              </w:rPr>
              <w:lastRenderedPageBreak/>
              <w:t>4. BENEFICIARI DIRECȚI/INDIRECȚI (GRUP ȚINTĂ)</w:t>
            </w:r>
            <w:r w:rsidRPr="00051AEB">
              <w:rPr>
                <w:rFonts w:ascii="Trebuchet MS" w:hAnsi="Trebuchet MS"/>
                <w:i/>
                <w:color w:val="FF0000"/>
              </w:rPr>
              <w:t xml:space="preserve"> </w:t>
            </w:r>
          </w:p>
        </w:tc>
      </w:tr>
      <w:tr w:rsidR="00F83943" w:rsidRPr="00051AEB" w:rsidTr="005E7C80">
        <w:tc>
          <w:tcPr>
            <w:tcW w:w="0" w:type="auto"/>
            <w:vAlign w:val="center"/>
          </w:tcPr>
          <w:p w:rsidR="00F83943" w:rsidRPr="00051AEB" w:rsidRDefault="00F83943" w:rsidP="00051AEB">
            <w:pPr>
              <w:spacing w:line="276" w:lineRule="auto"/>
              <w:rPr>
                <w:rFonts w:ascii="Trebuchet MS" w:hAnsi="Trebuchet MS"/>
              </w:rPr>
            </w:pPr>
            <w:r w:rsidRPr="00051AEB">
              <w:rPr>
                <w:rFonts w:ascii="Trebuchet MS" w:hAnsi="Trebuchet MS"/>
              </w:rPr>
              <w:t>4.1. Beneficiari direcţi</w:t>
            </w:r>
          </w:p>
        </w:tc>
        <w:tc>
          <w:tcPr>
            <w:tcW w:w="0" w:type="auto"/>
          </w:tcPr>
          <w:p w:rsidR="00F83943" w:rsidRDefault="00F83943" w:rsidP="00051AEB">
            <w:pPr>
              <w:spacing w:line="276" w:lineRule="auto"/>
              <w:rPr>
                <w:rFonts w:ascii="Trebuchet MS" w:hAnsi="Trebuchet MS"/>
              </w:rPr>
            </w:pPr>
            <w:r w:rsidRPr="00051AEB">
              <w:rPr>
                <w:rFonts w:ascii="Trebuchet MS" w:hAnsi="Trebuchet MS"/>
              </w:rPr>
              <w:t xml:space="preserve">Beneficiarii sunt agenţii economici, ce se încadreaza în categoria întreprinderilor mici şi mijlocii (IMM) conform legislaţiei în vigoare (Legea nr. 346/2004 privind stimularea înfiinţării si dezvoltarii întreprinderilor mici si mijlocii, cu modificarile si completarile ulterioare), ce activeaza sau urmeaza sa activeze în domeniul </w:t>
            </w:r>
            <w:r w:rsidRPr="00051AEB">
              <w:rPr>
                <w:rFonts w:ascii="Trebuchet MS" w:hAnsi="Trebuchet MS"/>
              </w:rPr>
              <w:lastRenderedPageBreak/>
              <w:t>tehnologiei informaţiei si comunicaţiilor</w:t>
            </w:r>
            <w:r w:rsidR="00475190">
              <w:rPr>
                <w:rFonts w:ascii="Trebuchet MS" w:hAnsi="Trebuchet MS"/>
              </w:rPr>
              <w:t>.</w:t>
            </w:r>
          </w:p>
          <w:p w:rsidR="00475190" w:rsidRDefault="00475190" w:rsidP="00051AEB">
            <w:pPr>
              <w:spacing w:line="276" w:lineRule="auto"/>
              <w:rPr>
                <w:rFonts w:ascii="Trebuchet MS" w:hAnsi="Trebuchet MS"/>
              </w:rPr>
            </w:pPr>
            <w:r w:rsidRPr="00475190">
              <w:rPr>
                <w:rFonts w:ascii="Trebuchet MS" w:hAnsi="Trebuchet MS"/>
              </w:rPr>
              <w:t>Gal Asociatia Microregionala Tara Fagetului, în situația în care, în urma lansării primului apel de selecție, nu se depun proiecte, atunci GAL-ul poate fi beneficiarul acestei măsuri, cu respectarea legislației specifice.</w:t>
            </w:r>
          </w:p>
          <w:p w:rsidR="00E42EA4" w:rsidRPr="00051AEB" w:rsidRDefault="008857E1" w:rsidP="00051AEB">
            <w:pPr>
              <w:spacing w:line="276" w:lineRule="auto"/>
              <w:rPr>
                <w:rFonts w:ascii="Trebuchet MS" w:hAnsi="Trebuchet MS"/>
              </w:rPr>
            </w:pPr>
            <w:r>
              <w:rPr>
                <w:rFonts w:ascii="Trebuchet MS" w:hAnsi="Trebuchet MS"/>
              </w:rPr>
              <w:t>Entităţi publice, ADI, APL cu respectarea legislaţiei specifice</w:t>
            </w:r>
          </w:p>
        </w:tc>
      </w:tr>
      <w:tr w:rsidR="00F83943" w:rsidRPr="00051AEB" w:rsidTr="005E7C80">
        <w:tc>
          <w:tcPr>
            <w:tcW w:w="0" w:type="auto"/>
            <w:vAlign w:val="center"/>
          </w:tcPr>
          <w:p w:rsidR="00F83943" w:rsidRPr="00051AEB" w:rsidRDefault="00F83943" w:rsidP="00051AEB">
            <w:pPr>
              <w:spacing w:line="276" w:lineRule="auto"/>
              <w:rPr>
                <w:rFonts w:ascii="Trebuchet MS" w:hAnsi="Trebuchet MS"/>
              </w:rPr>
            </w:pPr>
            <w:r w:rsidRPr="00051AEB">
              <w:rPr>
                <w:rFonts w:ascii="Trebuchet MS" w:hAnsi="Trebuchet MS"/>
              </w:rPr>
              <w:lastRenderedPageBreak/>
              <w:t>4.2. Beneficiari indirecţi</w:t>
            </w:r>
          </w:p>
        </w:tc>
        <w:tc>
          <w:tcPr>
            <w:tcW w:w="0" w:type="auto"/>
          </w:tcPr>
          <w:p w:rsidR="00F83943" w:rsidRPr="00051AEB" w:rsidRDefault="00F83943" w:rsidP="00051AEB">
            <w:pPr>
              <w:spacing w:line="276" w:lineRule="auto"/>
              <w:rPr>
                <w:rFonts w:ascii="Trebuchet MS" w:hAnsi="Trebuchet MS"/>
              </w:rPr>
            </w:pPr>
            <w:r w:rsidRPr="00051AEB">
              <w:rPr>
                <w:rFonts w:ascii="Trebuchet MS" w:hAnsi="Trebuchet MS"/>
              </w:rPr>
              <w:t>Populaţia care beneficiază de servicii</w:t>
            </w:r>
          </w:p>
        </w:tc>
      </w:tr>
      <w:tr w:rsidR="00F83943" w:rsidRPr="00051AEB" w:rsidTr="005E7C80">
        <w:tc>
          <w:tcPr>
            <w:tcW w:w="0" w:type="auto"/>
            <w:gridSpan w:val="2"/>
            <w:vAlign w:val="center"/>
          </w:tcPr>
          <w:p w:rsidR="00F83943" w:rsidRPr="00051AEB" w:rsidRDefault="00F83943" w:rsidP="00051AEB">
            <w:pPr>
              <w:spacing w:line="276" w:lineRule="auto"/>
              <w:jc w:val="center"/>
              <w:rPr>
                <w:rFonts w:ascii="Trebuchet MS" w:hAnsi="Trebuchet MS"/>
              </w:rPr>
            </w:pPr>
            <w:r w:rsidRPr="00051AEB">
              <w:rPr>
                <w:rFonts w:ascii="Trebuchet MS" w:hAnsi="Trebuchet MS"/>
              </w:rPr>
              <w:t xml:space="preserve">5. TIP DE SPRIJIN (în conformitate cu art. 67 al Reg. (UE) nr.1303/2013) </w:t>
            </w:r>
          </w:p>
        </w:tc>
      </w:tr>
      <w:tr w:rsidR="00F83943" w:rsidRPr="00051AEB" w:rsidTr="005E7C80">
        <w:tc>
          <w:tcPr>
            <w:tcW w:w="0" w:type="auto"/>
            <w:gridSpan w:val="2"/>
            <w:vAlign w:val="center"/>
          </w:tcPr>
          <w:p w:rsidR="00F83943" w:rsidRPr="00051AEB" w:rsidRDefault="00F83943" w:rsidP="00051AEB">
            <w:pPr>
              <w:pStyle w:val="ListParagraph"/>
              <w:numPr>
                <w:ilvl w:val="0"/>
                <w:numId w:val="3"/>
              </w:numPr>
              <w:spacing w:line="276" w:lineRule="auto"/>
              <w:ind w:left="360"/>
              <w:jc w:val="both"/>
              <w:rPr>
                <w:rFonts w:ascii="Trebuchet MS" w:hAnsi="Trebuchet MS"/>
              </w:rPr>
            </w:pPr>
            <w:r w:rsidRPr="00051AEB">
              <w:rPr>
                <w:rFonts w:ascii="Trebuchet MS" w:hAnsi="Trebuchet MS"/>
              </w:rPr>
              <w:t>rambursarea costurilor eligibile suportate și plătite efectiv;</w:t>
            </w:r>
          </w:p>
          <w:p w:rsidR="00F83943" w:rsidRPr="00051AEB" w:rsidRDefault="00F83943" w:rsidP="00051AEB">
            <w:pPr>
              <w:pStyle w:val="ListParagraph"/>
              <w:numPr>
                <w:ilvl w:val="0"/>
                <w:numId w:val="3"/>
              </w:numPr>
              <w:spacing w:line="276" w:lineRule="auto"/>
              <w:ind w:left="360"/>
              <w:jc w:val="both"/>
              <w:rPr>
                <w:rFonts w:ascii="Trebuchet MS" w:hAnsi="Trebuchet MS"/>
                <w:i/>
                <w:color w:val="FF0000"/>
              </w:rPr>
            </w:pPr>
            <w:r w:rsidRPr="00051AEB">
              <w:rPr>
                <w:rFonts w:ascii="Trebuchet MS" w:hAnsi="Trebuchet MS"/>
              </w:rPr>
              <w:t xml:space="preserve">plată în avans, cu condiția constituirii unei garanții bancare sau a unei garanţii echivalente corespunzătoare procentului de 100% din valoarea avansului, în conformitate cu articolul 45(4) și articolul 63 din Regulamentul nr. 1305/2013 – pentru proiectele de investiţii. </w:t>
            </w:r>
          </w:p>
        </w:tc>
      </w:tr>
      <w:tr w:rsidR="00F83943" w:rsidRPr="00051AEB" w:rsidTr="005E7C80">
        <w:tc>
          <w:tcPr>
            <w:tcW w:w="0" w:type="auto"/>
            <w:gridSpan w:val="2"/>
            <w:vAlign w:val="center"/>
          </w:tcPr>
          <w:p w:rsidR="00F83943" w:rsidRPr="00051AEB" w:rsidRDefault="00F83943" w:rsidP="00051AEB">
            <w:pPr>
              <w:spacing w:line="276" w:lineRule="auto"/>
              <w:jc w:val="center"/>
              <w:rPr>
                <w:rFonts w:ascii="Trebuchet MS" w:hAnsi="Trebuchet MS"/>
              </w:rPr>
            </w:pPr>
            <w:r w:rsidRPr="00051AEB">
              <w:rPr>
                <w:rFonts w:ascii="Trebuchet MS" w:hAnsi="Trebuchet MS"/>
              </w:rPr>
              <w:t xml:space="preserve">6. TIPURI DE ACȚIUNI ELIGIBILE ȘI NEELIGIBILE </w:t>
            </w:r>
          </w:p>
        </w:tc>
      </w:tr>
      <w:tr w:rsidR="00F83943" w:rsidRPr="00051AEB" w:rsidTr="005E7C80">
        <w:tc>
          <w:tcPr>
            <w:tcW w:w="0" w:type="auto"/>
            <w:gridSpan w:val="2"/>
            <w:vAlign w:val="center"/>
          </w:tcPr>
          <w:p w:rsidR="00F83943" w:rsidRPr="00051AEB" w:rsidRDefault="00F83943" w:rsidP="00051AEB">
            <w:pPr>
              <w:spacing w:line="276" w:lineRule="auto"/>
              <w:rPr>
                <w:rFonts w:ascii="Trebuchet MS" w:hAnsi="Trebuchet MS"/>
              </w:rPr>
            </w:pPr>
            <w:r w:rsidRPr="00051AEB">
              <w:rPr>
                <w:rFonts w:ascii="Trebuchet MS" w:hAnsi="Trebuchet MS"/>
              </w:rPr>
              <w:t xml:space="preserve">6.1. Acţiuni eligibile </w:t>
            </w:r>
          </w:p>
        </w:tc>
      </w:tr>
      <w:tr w:rsidR="00F83943" w:rsidRPr="00051AEB" w:rsidTr="005E7C80">
        <w:tc>
          <w:tcPr>
            <w:tcW w:w="0" w:type="auto"/>
            <w:gridSpan w:val="2"/>
            <w:vAlign w:val="center"/>
          </w:tcPr>
          <w:p w:rsidR="00F83943" w:rsidRPr="00051AEB" w:rsidRDefault="00F83943" w:rsidP="00051AEB">
            <w:pPr>
              <w:pStyle w:val="ListParagraph"/>
              <w:numPr>
                <w:ilvl w:val="0"/>
                <w:numId w:val="12"/>
              </w:numPr>
              <w:spacing w:line="276" w:lineRule="auto"/>
              <w:jc w:val="both"/>
              <w:rPr>
                <w:rFonts w:ascii="Trebuchet MS" w:hAnsi="Trebuchet MS"/>
              </w:rPr>
            </w:pPr>
            <w:r w:rsidRPr="00051AEB">
              <w:rPr>
                <w:rFonts w:ascii="Trebuchet MS" w:hAnsi="Trebuchet MS"/>
              </w:rPr>
              <w:t>Crearea sau modernizarea buclelor locale la punct fix</w:t>
            </w:r>
          </w:p>
          <w:p w:rsidR="00F83943" w:rsidRPr="00051AEB" w:rsidRDefault="00F83943" w:rsidP="00051AEB">
            <w:pPr>
              <w:spacing w:line="276" w:lineRule="auto"/>
              <w:jc w:val="both"/>
              <w:rPr>
                <w:rFonts w:ascii="Trebuchet MS" w:hAnsi="Trebuchet MS"/>
              </w:rPr>
            </w:pPr>
            <w:r w:rsidRPr="00051AEB">
              <w:rPr>
                <w:rFonts w:ascii="Trebuchet MS" w:hAnsi="Trebuchet MS"/>
              </w:rPr>
              <w:t>-crearea unei infrastructuri de acces broadband la punct fix (bucla locala sau „last</w:t>
            </w:r>
          </w:p>
          <w:p w:rsidR="00F83943" w:rsidRPr="00051AEB" w:rsidRDefault="00F83943" w:rsidP="00051AEB">
            <w:pPr>
              <w:spacing w:line="276" w:lineRule="auto"/>
              <w:jc w:val="both"/>
              <w:rPr>
                <w:rFonts w:ascii="Trebuchet MS" w:hAnsi="Trebuchet MS"/>
              </w:rPr>
            </w:pPr>
            <w:r w:rsidRPr="00051AEB">
              <w:rPr>
                <w:rFonts w:ascii="Trebuchet MS" w:hAnsi="Trebuchet MS"/>
              </w:rPr>
              <w:t>mile") în zonele fara acces la internet în banda larga;</w:t>
            </w:r>
          </w:p>
          <w:p w:rsidR="00F83943" w:rsidRPr="00051AEB" w:rsidRDefault="00F83943" w:rsidP="00051AEB">
            <w:pPr>
              <w:spacing w:line="276" w:lineRule="auto"/>
              <w:jc w:val="both"/>
              <w:rPr>
                <w:rFonts w:ascii="Trebuchet MS" w:hAnsi="Trebuchet MS"/>
              </w:rPr>
            </w:pPr>
            <w:r w:rsidRPr="00051AEB">
              <w:rPr>
                <w:rFonts w:ascii="Trebuchet MS" w:hAnsi="Trebuchet MS"/>
              </w:rPr>
              <w:t>- modernizarea infrastructurii existente de telecomunicaţii, în întregime sau parţial,</w:t>
            </w:r>
          </w:p>
          <w:p w:rsidR="00F83943" w:rsidRPr="00051AEB" w:rsidRDefault="00F83943" w:rsidP="00051AEB">
            <w:pPr>
              <w:spacing w:line="276" w:lineRule="auto"/>
              <w:jc w:val="both"/>
              <w:rPr>
                <w:rFonts w:ascii="Trebuchet MS" w:hAnsi="Trebuchet MS"/>
              </w:rPr>
            </w:pPr>
            <w:r w:rsidRPr="00051AEB">
              <w:rPr>
                <w:rFonts w:ascii="Trebuchet MS" w:hAnsi="Trebuchet MS"/>
              </w:rPr>
              <w:t>inadecvata, insuficienta (ex. o calitate scazuta, capacitate scazuta, siguranţa scazuta</w:t>
            </w:r>
          </w:p>
          <w:p w:rsidR="00F83943" w:rsidRPr="00051AEB" w:rsidRDefault="00F83943" w:rsidP="00051AEB">
            <w:pPr>
              <w:spacing w:line="276" w:lineRule="auto"/>
              <w:jc w:val="both"/>
              <w:rPr>
                <w:rFonts w:ascii="Trebuchet MS" w:hAnsi="Trebuchet MS"/>
              </w:rPr>
            </w:pPr>
            <w:r w:rsidRPr="00051AEB">
              <w:rPr>
                <w:rFonts w:ascii="Trebuchet MS" w:hAnsi="Trebuchet MS"/>
              </w:rPr>
              <w:t>sau acoperire insuficienta) sau incapabila sa ofere o calitate minima a serviciilor</w:t>
            </w:r>
          </w:p>
          <w:p w:rsidR="00F83943" w:rsidRPr="00051AEB" w:rsidRDefault="00F83943" w:rsidP="00051AEB">
            <w:pPr>
              <w:spacing w:line="276" w:lineRule="auto"/>
              <w:jc w:val="both"/>
              <w:rPr>
                <w:rFonts w:ascii="Trebuchet MS" w:hAnsi="Trebuchet MS"/>
              </w:rPr>
            </w:pPr>
            <w:r w:rsidRPr="00051AEB">
              <w:rPr>
                <w:rFonts w:ascii="Trebuchet MS" w:hAnsi="Trebuchet MS"/>
              </w:rPr>
              <w:t>broadband catre populaţie.</w:t>
            </w:r>
          </w:p>
          <w:p w:rsidR="00F83943" w:rsidRPr="00051AEB" w:rsidRDefault="00F83943" w:rsidP="00051AEB">
            <w:pPr>
              <w:spacing w:line="276" w:lineRule="auto"/>
              <w:rPr>
                <w:rFonts w:ascii="Trebuchet MS" w:hAnsi="Trebuchet MS"/>
              </w:rPr>
            </w:pPr>
            <w:r w:rsidRPr="00051AEB">
              <w:rPr>
                <w:rFonts w:ascii="Trebuchet MS" w:hAnsi="Trebuchet MS"/>
              </w:rPr>
              <w:t>lucrarile de realizare sau modernizare a buclelor locale la punct fix (last-mile</w:t>
            </w:r>
          </w:p>
          <w:p w:rsidR="00F83943" w:rsidRPr="00051AEB" w:rsidRDefault="00F83943" w:rsidP="00051AEB">
            <w:pPr>
              <w:spacing w:line="276" w:lineRule="auto"/>
              <w:rPr>
                <w:rFonts w:ascii="Trebuchet MS" w:hAnsi="Trebuchet MS"/>
              </w:rPr>
            </w:pPr>
            <w:r w:rsidRPr="00051AEB">
              <w:rPr>
                <w:rFonts w:ascii="Trebuchet MS" w:hAnsi="Trebuchet MS"/>
              </w:rPr>
              <w:t>network), de la punctele locale de acces în banda larga (PLABL) la utilizatorul final;</w:t>
            </w:r>
          </w:p>
          <w:p w:rsidR="00F83943" w:rsidRPr="00051AEB" w:rsidRDefault="00F83943" w:rsidP="00051AEB">
            <w:pPr>
              <w:spacing w:line="276" w:lineRule="auto"/>
              <w:rPr>
                <w:rFonts w:ascii="Trebuchet MS" w:hAnsi="Trebuchet MS"/>
              </w:rPr>
            </w:pPr>
            <w:r w:rsidRPr="00051AEB">
              <w:rPr>
                <w:rFonts w:ascii="Trebuchet MS" w:hAnsi="Trebuchet MS"/>
              </w:rPr>
              <w:t>- realizarea sau modernizarea PLABL, inclusiv lucrarile aferente necesare;</w:t>
            </w:r>
          </w:p>
          <w:p w:rsidR="00F83943" w:rsidRPr="00051AEB" w:rsidRDefault="00F83943" w:rsidP="00051AEB">
            <w:pPr>
              <w:spacing w:line="276" w:lineRule="auto"/>
              <w:rPr>
                <w:rFonts w:ascii="Trebuchet MS" w:hAnsi="Trebuchet MS"/>
              </w:rPr>
            </w:pPr>
            <w:r w:rsidRPr="00051AEB">
              <w:rPr>
                <w:rFonts w:ascii="Trebuchet MS" w:hAnsi="Trebuchet MS"/>
              </w:rPr>
              <w:t>- finanţarea echipamentelor tehnice şi toate lucrarile civile aferente instalarii şi punerii</w:t>
            </w:r>
          </w:p>
          <w:p w:rsidR="00F83943" w:rsidRPr="00051AEB" w:rsidRDefault="00F83943" w:rsidP="00051AEB">
            <w:pPr>
              <w:spacing w:line="276" w:lineRule="auto"/>
              <w:rPr>
                <w:rFonts w:ascii="Trebuchet MS" w:hAnsi="Trebuchet MS"/>
              </w:rPr>
            </w:pPr>
            <w:r w:rsidRPr="00051AEB">
              <w:rPr>
                <w:rFonts w:ascii="Trebuchet MS" w:hAnsi="Trebuchet MS"/>
              </w:rPr>
              <w:t>în funcţiune a acestora</w:t>
            </w:r>
            <w:r w:rsidR="00680BA4">
              <w:rPr>
                <w:rFonts w:ascii="Trebuchet MS" w:hAnsi="Trebuchet MS"/>
              </w:rPr>
              <w:t xml:space="preserve"> (ca de exemplu:</w:t>
            </w:r>
            <w:r w:rsidRPr="00051AEB">
              <w:rPr>
                <w:rFonts w:ascii="Trebuchet MS" w:hAnsi="Trebuchet MS"/>
              </w:rPr>
              <w:t xml:space="preserve"> </w:t>
            </w:r>
            <w:r w:rsidR="00D82C43" w:rsidRPr="00680BA4">
              <w:rPr>
                <w:rFonts w:ascii="Trebuchet MS" w:hAnsi="Trebuchet MS"/>
                <w:shd w:val="clear" w:color="auto" w:fill="FFFFFF"/>
              </w:rPr>
              <w:t>canalele, conductele, țevile, camerele de tragere și de vizitare, cabinetele, clădirile și intrările în clădiri, structurile de susținere a antenelor, turnurile, stâlpii, pilonii și alte construcții inginerești parte a respectivei rețele; cablurile, inclusiv fibra optică neechipată</w:t>
            </w:r>
            <w:r w:rsidR="00680BA4" w:rsidRPr="00680BA4">
              <w:rPr>
                <w:rFonts w:ascii="Calibri" w:hAnsi="Calibri"/>
                <w:sz w:val="26"/>
                <w:szCs w:val="26"/>
                <w:shd w:val="clear" w:color="auto" w:fill="FFFFFF"/>
              </w:rPr>
              <w:t>)</w:t>
            </w:r>
          </w:p>
          <w:p w:rsidR="00F83943" w:rsidRPr="00051AEB" w:rsidRDefault="00F83943" w:rsidP="00051AEB">
            <w:pPr>
              <w:spacing w:line="276" w:lineRule="auto"/>
              <w:rPr>
                <w:rFonts w:ascii="Trebuchet MS" w:hAnsi="Trebuchet MS"/>
              </w:rPr>
            </w:pPr>
            <w:r w:rsidRPr="00051AEB">
              <w:rPr>
                <w:rFonts w:ascii="Trebuchet MS" w:hAnsi="Trebuchet MS"/>
              </w:rPr>
              <w:t>- finanţarea sistemelor de software necesare</w:t>
            </w:r>
          </w:p>
          <w:p w:rsidR="00F83943" w:rsidRPr="00051AEB" w:rsidRDefault="00F83943" w:rsidP="00051AEB">
            <w:pPr>
              <w:spacing w:line="276" w:lineRule="auto"/>
              <w:rPr>
                <w:rFonts w:ascii="Trebuchet MS" w:hAnsi="Trebuchet MS"/>
              </w:rPr>
            </w:pPr>
            <w:r w:rsidRPr="00051AEB">
              <w:rPr>
                <w:rFonts w:ascii="Trebuchet MS" w:hAnsi="Trebuchet MS"/>
              </w:rPr>
              <w:t>- instalarea elementelor de reţea si a facilitaţilor asociate acestora (ca de exemplu</w:t>
            </w:r>
          </w:p>
          <w:p w:rsidR="00F83943" w:rsidRPr="00051AEB" w:rsidRDefault="00F83943" w:rsidP="00051AEB">
            <w:pPr>
              <w:spacing w:line="276" w:lineRule="auto"/>
              <w:rPr>
                <w:rFonts w:ascii="Trebuchet MS" w:hAnsi="Trebuchet MS"/>
              </w:rPr>
            </w:pPr>
            <w:r w:rsidRPr="00051AEB">
              <w:rPr>
                <w:rFonts w:ascii="Trebuchet MS" w:hAnsi="Trebuchet MS"/>
              </w:rPr>
              <w:t>switch local digital si routere, puncte de prezenţa etc.);</w:t>
            </w:r>
          </w:p>
          <w:p w:rsidR="00F83943" w:rsidRPr="00051AEB" w:rsidRDefault="00F83943" w:rsidP="00051AEB">
            <w:pPr>
              <w:spacing w:line="276" w:lineRule="auto"/>
              <w:rPr>
                <w:rFonts w:ascii="Trebuchet MS" w:hAnsi="Trebuchet MS"/>
              </w:rPr>
            </w:pPr>
            <w:r w:rsidRPr="00051AEB">
              <w:rPr>
                <w:rFonts w:ascii="Trebuchet MS" w:hAnsi="Trebuchet MS"/>
              </w:rPr>
              <w:t>- racordarea la o reţea de distribuţie (backhaul network) în vederea asigurarii unei</w:t>
            </w:r>
          </w:p>
          <w:p w:rsidR="00F83943" w:rsidRPr="00051AEB" w:rsidRDefault="00F83943" w:rsidP="00051AEB">
            <w:pPr>
              <w:spacing w:line="276" w:lineRule="auto"/>
              <w:rPr>
                <w:rFonts w:ascii="Trebuchet MS" w:hAnsi="Trebuchet MS"/>
              </w:rPr>
            </w:pPr>
            <w:r w:rsidRPr="00051AEB">
              <w:rPr>
                <w:rFonts w:ascii="Trebuchet MS" w:hAnsi="Trebuchet MS"/>
              </w:rPr>
              <w:t>conexiuni adecvate la reţeaua magistrala (backbone network).</w:t>
            </w:r>
          </w:p>
          <w:p w:rsidR="00F83943" w:rsidRPr="00051AEB" w:rsidRDefault="00F83943" w:rsidP="00051AEB">
            <w:pPr>
              <w:pStyle w:val="ListParagraph"/>
              <w:numPr>
                <w:ilvl w:val="0"/>
                <w:numId w:val="12"/>
              </w:numPr>
              <w:spacing w:line="276" w:lineRule="auto"/>
              <w:jc w:val="both"/>
              <w:rPr>
                <w:rFonts w:ascii="Trebuchet MS" w:hAnsi="Trebuchet MS"/>
              </w:rPr>
            </w:pPr>
            <w:r w:rsidRPr="00051AEB">
              <w:rPr>
                <w:rFonts w:ascii="Trebuchet MS" w:hAnsi="Trebuchet MS"/>
              </w:rPr>
              <w:t>Crearea reţelei de distribuţie şi crearea sau modernizarea buclelor locale</w:t>
            </w:r>
          </w:p>
          <w:p w:rsidR="00F83943" w:rsidRPr="00051AEB" w:rsidRDefault="00F83943" w:rsidP="00051AEB">
            <w:pPr>
              <w:spacing w:line="276" w:lineRule="auto"/>
              <w:jc w:val="both"/>
              <w:rPr>
                <w:rFonts w:ascii="Trebuchet MS" w:hAnsi="Trebuchet MS"/>
              </w:rPr>
            </w:pPr>
            <w:r w:rsidRPr="00051AEB">
              <w:rPr>
                <w:rFonts w:ascii="Trebuchet MS" w:hAnsi="Trebuchet MS"/>
              </w:rPr>
              <w:t>- crearea unei infrastructuri de acces broadband la punct fix (bucla locala sau „last</w:t>
            </w:r>
          </w:p>
          <w:p w:rsidR="00F83943" w:rsidRPr="00051AEB" w:rsidRDefault="00F83943" w:rsidP="00051AEB">
            <w:pPr>
              <w:spacing w:line="276" w:lineRule="auto"/>
              <w:jc w:val="both"/>
              <w:rPr>
                <w:rFonts w:ascii="Trebuchet MS" w:hAnsi="Trebuchet MS"/>
              </w:rPr>
            </w:pPr>
            <w:r w:rsidRPr="00051AEB">
              <w:rPr>
                <w:rFonts w:ascii="Trebuchet MS" w:hAnsi="Trebuchet MS"/>
              </w:rPr>
              <w:t>mile") în zonele fara acces la internet în banda larga;</w:t>
            </w:r>
          </w:p>
          <w:p w:rsidR="00F83943" w:rsidRPr="00051AEB" w:rsidRDefault="00F83943" w:rsidP="00051AEB">
            <w:pPr>
              <w:spacing w:line="276" w:lineRule="auto"/>
              <w:jc w:val="both"/>
              <w:rPr>
                <w:rFonts w:ascii="Trebuchet MS" w:hAnsi="Trebuchet MS"/>
              </w:rPr>
            </w:pPr>
            <w:r w:rsidRPr="00051AEB">
              <w:rPr>
                <w:rFonts w:ascii="Trebuchet MS" w:hAnsi="Trebuchet MS"/>
              </w:rPr>
              <w:t>- modernizarea infrastructurii existente de telecomunicaţii, în întregime sau parţial,</w:t>
            </w:r>
          </w:p>
          <w:p w:rsidR="00F83943" w:rsidRPr="00051AEB" w:rsidRDefault="00F83943" w:rsidP="00051AEB">
            <w:pPr>
              <w:spacing w:line="276" w:lineRule="auto"/>
              <w:jc w:val="both"/>
              <w:rPr>
                <w:rFonts w:ascii="Trebuchet MS" w:hAnsi="Trebuchet MS"/>
              </w:rPr>
            </w:pPr>
            <w:r w:rsidRPr="00051AEB">
              <w:rPr>
                <w:rFonts w:ascii="Trebuchet MS" w:hAnsi="Trebuchet MS"/>
              </w:rPr>
              <w:t>inadecvata, insuficienta (ex. o calitate scazuta, capacitate scazuta, sigurana scazuta</w:t>
            </w:r>
          </w:p>
          <w:p w:rsidR="00F83943" w:rsidRPr="00051AEB" w:rsidRDefault="00F83943" w:rsidP="00051AEB">
            <w:pPr>
              <w:spacing w:line="276" w:lineRule="auto"/>
              <w:jc w:val="both"/>
              <w:rPr>
                <w:rFonts w:ascii="Trebuchet MS" w:hAnsi="Trebuchet MS"/>
              </w:rPr>
            </w:pPr>
            <w:r w:rsidRPr="00051AEB">
              <w:rPr>
                <w:rFonts w:ascii="Trebuchet MS" w:hAnsi="Trebuchet MS"/>
              </w:rPr>
              <w:t>sau acoperire insuficienta) sau incapabila sa ofere o calitate minima a serviciilor</w:t>
            </w:r>
          </w:p>
          <w:p w:rsidR="00F83943" w:rsidRPr="00051AEB" w:rsidRDefault="00F83943" w:rsidP="00051AEB">
            <w:pPr>
              <w:spacing w:line="276" w:lineRule="auto"/>
              <w:jc w:val="both"/>
              <w:rPr>
                <w:rFonts w:ascii="Trebuchet MS" w:hAnsi="Trebuchet MS"/>
              </w:rPr>
            </w:pPr>
            <w:r w:rsidRPr="00051AEB">
              <w:rPr>
                <w:rFonts w:ascii="Trebuchet MS" w:hAnsi="Trebuchet MS"/>
              </w:rPr>
              <w:t>broadband catre populaţie;</w:t>
            </w:r>
          </w:p>
          <w:p w:rsidR="00F83943" w:rsidRPr="00051AEB" w:rsidRDefault="00F83943" w:rsidP="00051AEB">
            <w:pPr>
              <w:spacing w:line="276" w:lineRule="auto"/>
              <w:jc w:val="both"/>
              <w:rPr>
                <w:rFonts w:ascii="Trebuchet MS" w:hAnsi="Trebuchet MS"/>
              </w:rPr>
            </w:pPr>
            <w:r w:rsidRPr="00051AEB">
              <w:rPr>
                <w:rFonts w:ascii="Trebuchet MS" w:hAnsi="Trebuchet MS"/>
              </w:rPr>
              <w:t>- crearea unei infrastructuri de distribuţie broadband (backhaul network) în zonele în</w:t>
            </w:r>
          </w:p>
          <w:p w:rsidR="00F83943" w:rsidRPr="00051AEB" w:rsidRDefault="00F83943" w:rsidP="00051AEB">
            <w:pPr>
              <w:spacing w:line="276" w:lineRule="auto"/>
              <w:jc w:val="both"/>
              <w:rPr>
                <w:rFonts w:ascii="Trebuchet MS" w:hAnsi="Trebuchet MS"/>
              </w:rPr>
            </w:pPr>
            <w:r w:rsidRPr="00051AEB">
              <w:rPr>
                <w:rFonts w:ascii="Trebuchet MS" w:hAnsi="Trebuchet MS"/>
              </w:rPr>
              <w:t>care aceasta nu exista, de la punctul de inserţie în reţeaua magistrala de mare</w:t>
            </w:r>
          </w:p>
          <w:p w:rsidR="00F83943" w:rsidRPr="00051AEB" w:rsidRDefault="00F83943" w:rsidP="00051AEB">
            <w:pPr>
              <w:spacing w:line="276" w:lineRule="auto"/>
              <w:jc w:val="both"/>
              <w:rPr>
                <w:rFonts w:ascii="Trebuchet MS" w:hAnsi="Trebuchet MS"/>
              </w:rPr>
            </w:pPr>
            <w:r w:rsidRPr="00051AEB">
              <w:rPr>
                <w:rFonts w:ascii="Trebuchet MS" w:hAnsi="Trebuchet MS"/>
              </w:rPr>
              <w:t>capacitate (backbone network) pâna la PLABL, pentru a conecta reţeaua de acces</w:t>
            </w:r>
          </w:p>
          <w:p w:rsidR="00F83943" w:rsidRPr="00051AEB" w:rsidRDefault="00F83943" w:rsidP="00051AEB">
            <w:pPr>
              <w:spacing w:line="276" w:lineRule="auto"/>
              <w:jc w:val="both"/>
              <w:rPr>
                <w:rFonts w:ascii="Trebuchet MS" w:hAnsi="Trebuchet MS"/>
              </w:rPr>
            </w:pPr>
            <w:r w:rsidRPr="00051AEB">
              <w:rPr>
                <w:rFonts w:ascii="Trebuchet MS" w:hAnsi="Trebuchet MS"/>
              </w:rPr>
              <w:lastRenderedPageBreak/>
              <w:t>local la reţeaua backbone.</w:t>
            </w:r>
          </w:p>
          <w:p w:rsidR="00F83943" w:rsidRPr="00051AEB" w:rsidRDefault="00F83943" w:rsidP="00051AEB">
            <w:pPr>
              <w:spacing w:line="276" w:lineRule="auto"/>
              <w:jc w:val="both"/>
              <w:rPr>
                <w:rFonts w:ascii="Trebuchet MS" w:hAnsi="Trebuchet MS"/>
              </w:rPr>
            </w:pPr>
            <w:r w:rsidRPr="00051AEB">
              <w:rPr>
                <w:rFonts w:ascii="Trebuchet MS" w:hAnsi="Trebuchet MS"/>
              </w:rPr>
              <w:t>- lucrarile de realizare sau modernizare a buclelor locale la punct fix (last mile network), de la PLABL la utilizatorul final;</w:t>
            </w:r>
          </w:p>
          <w:p w:rsidR="00F83943" w:rsidRPr="00051AEB" w:rsidRDefault="00F83943" w:rsidP="00051AEB">
            <w:pPr>
              <w:spacing w:line="276" w:lineRule="auto"/>
              <w:rPr>
                <w:rFonts w:ascii="Trebuchet MS" w:hAnsi="Trebuchet MS"/>
              </w:rPr>
            </w:pPr>
            <w:r w:rsidRPr="00051AEB">
              <w:rPr>
                <w:rFonts w:ascii="Trebuchet MS" w:hAnsi="Trebuchet MS"/>
              </w:rPr>
              <w:t>- realizarea sau modernizarea PLABL, inclusiv lucrarile aferente necesare;</w:t>
            </w:r>
          </w:p>
          <w:p w:rsidR="00F83943" w:rsidRPr="00051AEB" w:rsidRDefault="00F83943" w:rsidP="00051AEB">
            <w:pPr>
              <w:spacing w:line="276" w:lineRule="auto"/>
              <w:rPr>
                <w:rFonts w:ascii="Trebuchet MS" w:hAnsi="Trebuchet MS"/>
              </w:rPr>
            </w:pPr>
            <w:r w:rsidRPr="00051AEB">
              <w:rPr>
                <w:rFonts w:ascii="Trebuchet MS" w:hAnsi="Trebuchet MS"/>
              </w:rPr>
              <w:t>- finanţarea echipamentelor tehnice şi toate lucrarile civile aferente instalarii şi punerii în</w:t>
            </w:r>
          </w:p>
          <w:p w:rsidR="00F83943" w:rsidRPr="00051AEB" w:rsidRDefault="00F83943" w:rsidP="00051AEB">
            <w:pPr>
              <w:spacing w:line="276" w:lineRule="auto"/>
              <w:rPr>
                <w:rFonts w:ascii="Trebuchet MS" w:hAnsi="Trebuchet MS"/>
              </w:rPr>
            </w:pPr>
            <w:r w:rsidRPr="00051AEB">
              <w:rPr>
                <w:rFonts w:ascii="Trebuchet MS" w:hAnsi="Trebuchet MS"/>
              </w:rPr>
              <w:t>funcţiune a acestora (ca de exemplu canalizaţii, conducte, piloni, staţii la sol etc.);</w:t>
            </w:r>
          </w:p>
          <w:p w:rsidR="00F83943" w:rsidRPr="00051AEB" w:rsidRDefault="00F83943" w:rsidP="00051AEB">
            <w:pPr>
              <w:spacing w:line="276" w:lineRule="auto"/>
              <w:rPr>
                <w:rFonts w:ascii="Trebuchet MS" w:hAnsi="Trebuchet MS"/>
              </w:rPr>
            </w:pPr>
            <w:r w:rsidRPr="00051AEB">
              <w:rPr>
                <w:rFonts w:ascii="Trebuchet MS" w:hAnsi="Trebuchet MS"/>
              </w:rPr>
              <w:t>- finanţarea sistemelor de software necesare;</w:t>
            </w:r>
          </w:p>
          <w:p w:rsidR="00F83943" w:rsidRPr="00051AEB" w:rsidRDefault="00F83943" w:rsidP="00051AEB">
            <w:pPr>
              <w:spacing w:line="276" w:lineRule="auto"/>
              <w:rPr>
                <w:rFonts w:ascii="Trebuchet MS" w:hAnsi="Trebuchet MS"/>
              </w:rPr>
            </w:pPr>
            <w:r w:rsidRPr="00051AEB">
              <w:rPr>
                <w:rFonts w:ascii="Trebuchet MS" w:hAnsi="Trebuchet MS"/>
              </w:rPr>
              <w:t>- instalarea elementelor de reţea si a facilitaţilor asociate acestora (ca de exemplu</w:t>
            </w:r>
          </w:p>
          <w:p w:rsidR="00F83943" w:rsidRPr="00051AEB" w:rsidRDefault="00F83943" w:rsidP="00051AEB">
            <w:pPr>
              <w:spacing w:line="276" w:lineRule="auto"/>
              <w:rPr>
                <w:rFonts w:ascii="Trebuchet MS" w:hAnsi="Trebuchet MS"/>
              </w:rPr>
            </w:pPr>
            <w:r w:rsidRPr="00051AEB">
              <w:rPr>
                <w:rFonts w:ascii="Trebuchet MS" w:hAnsi="Trebuchet MS"/>
              </w:rPr>
              <w:t>switch local digital si routere, puncte de prezena etc.);</w:t>
            </w:r>
          </w:p>
          <w:p w:rsidR="00F83943" w:rsidRPr="00051AEB" w:rsidRDefault="00F83943" w:rsidP="00051AEB">
            <w:pPr>
              <w:spacing w:line="276" w:lineRule="auto"/>
              <w:rPr>
                <w:rFonts w:ascii="Trebuchet MS" w:hAnsi="Trebuchet MS"/>
              </w:rPr>
            </w:pPr>
            <w:r w:rsidRPr="00051AEB">
              <w:rPr>
                <w:rFonts w:ascii="Trebuchet MS" w:hAnsi="Trebuchet MS"/>
              </w:rPr>
              <w:t>- crearea unei infrastructuri de distribuţie (backhaul network) în vederea asigurarii unei</w:t>
            </w:r>
          </w:p>
          <w:p w:rsidR="00F83943" w:rsidRPr="00051AEB" w:rsidRDefault="00F83943" w:rsidP="00051AEB">
            <w:pPr>
              <w:spacing w:line="276" w:lineRule="auto"/>
              <w:rPr>
                <w:rFonts w:ascii="Trebuchet MS" w:hAnsi="Trebuchet MS"/>
              </w:rPr>
            </w:pPr>
            <w:r w:rsidRPr="00051AEB">
              <w:rPr>
                <w:rFonts w:ascii="Trebuchet MS" w:hAnsi="Trebuchet MS"/>
              </w:rPr>
              <w:t>conexiuni adecvate la reţeaua magistrala (backbone network);</w:t>
            </w:r>
          </w:p>
          <w:p w:rsidR="00F83943" w:rsidRPr="00051AEB" w:rsidRDefault="00F83943" w:rsidP="00051AEB">
            <w:pPr>
              <w:spacing w:line="276" w:lineRule="auto"/>
              <w:rPr>
                <w:rFonts w:ascii="Trebuchet MS" w:hAnsi="Trebuchet MS"/>
              </w:rPr>
            </w:pPr>
            <w:r w:rsidRPr="00051AEB">
              <w:rPr>
                <w:rFonts w:ascii="Trebuchet MS" w:hAnsi="Trebuchet MS"/>
              </w:rPr>
              <w:t>- realizarea punctelor de inserţie şi a lucrarilor de racordare la reţelele backbone.</w:t>
            </w:r>
          </w:p>
        </w:tc>
      </w:tr>
      <w:tr w:rsidR="00F83943" w:rsidRPr="00051AEB" w:rsidTr="005E7C80">
        <w:tc>
          <w:tcPr>
            <w:tcW w:w="0" w:type="auto"/>
            <w:gridSpan w:val="2"/>
            <w:vAlign w:val="center"/>
          </w:tcPr>
          <w:p w:rsidR="00F83943" w:rsidRPr="00051AEB" w:rsidRDefault="00F83943" w:rsidP="00A062D6">
            <w:pPr>
              <w:rPr>
                <w:rFonts w:ascii="Trebuchet MS" w:hAnsi="Trebuchet MS"/>
              </w:rPr>
            </w:pPr>
            <w:r w:rsidRPr="00051AEB">
              <w:rPr>
                <w:rFonts w:ascii="Trebuchet MS" w:hAnsi="Trebuchet MS"/>
              </w:rPr>
              <w:lastRenderedPageBreak/>
              <w:t xml:space="preserve">6.2. Acţiuni neeligibile </w:t>
            </w:r>
          </w:p>
        </w:tc>
      </w:tr>
      <w:tr w:rsidR="00F83943" w:rsidRPr="00051AEB" w:rsidTr="005E7C80">
        <w:tc>
          <w:tcPr>
            <w:tcW w:w="0" w:type="auto"/>
            <w:gridSpan w:val="2"/>
            <w:vAlign w:val="center"/>
          </w:tcPr>
          <w:p w:rsidR="00F83943" w:rsidRPr="00051AEB" w:rsidRDefault="00F83943" w:rsidP="00051AEB">
            <w:pPr>
              <w:pStyle w:val="ListParagraph"/>
              <w:numPr>
                <w:ilvl w:val="0"/>
                <w:numId w:val="13"/>
              </w:numPr>
              <w:spacing w:line="276" w:lineRule="auto"/>
              <w:ind w:left="360"/>
              <w:rPr>
                <w:rFonts w:ascii="Trebuchet MS" w:hAnsi="Trebuchet MS"/>
              </w:rPr>
            </w:pPr>
            <w:r w:rsidRPr="00051AEB">
              <w:rPr>
                <w:rFonts w:ascii="Trebuchet MS" w:hAnsi="Trebuchet MS"/>
              </w:rPr>
              <w:t>Cumpararea de teren si/sau de imobile</w:t>
            </w:r>
          </w:p>
          <w:p w:rsidR="00F83943" w:rsidRPr="00051AEB" w:rsidRDefault="00F83943" w:rsidP="00051AEB">
            <w:pPr>
              <w:pStyle w:val="ListParagraph"/>
              <w:numPr>
                <w:ilvl w:val="0"/>
                <w:numId w:val="13"/>
              </w:numPr>
              <w:spacing w:line="276" w:lineRule="auto"/>
              <w:ind w:left="360"/>
              <w:rPr>
                <w:rFonts w:ascii="Trebuchet MS" w:hAnsi="Trebuchet MS"/>
              </w:rPr>
            </w:pPr>
            <w:r w:rsidRPr="00051AEB">
              <w:rPr>
                <w:rFonts w:ascii="Trebuchet MS" w:hAnsi="Trebuchet MS"/>
              </w:rPr>
              <w:t>Achiziţionarea de bunuri second-hand (utilizate);</w:t>
            </w:r>
          </w:p>
        </w:tc>
      </w:tr>
      <w:tr w:rsidR="00F83943" w:rsidRPr="00051AEB" w:rsidTr="005E7C80">
        <w:tc>
          <w:tcPr>
            <w:tcW w:w="0" w:type="auto"/>
            <w:gridSpan w:val="2"/>
            <w:vAlign w:val="center"/>
          </w:tcPr>
          <w:p w:rsidR="00F83943" w:rsidRPr="00051AEB" w:rsidRDefault="00F83943" w:rsidP="00A7399C">
            <w:pPr>
              <w:spacing w:line="276" w:lineRule="auto"/>
              <w:jc w:val="center"/>
              <w:rPr>
                <w:rFonts w:ascii="Trebuchet MS" w:hAnsi="Trebuchet MS"/>
              </w:rPr>
            </w:pPr>
            <w:r w:rsidRPr="00051AEB">
              <w:rPr>
                <w:rFonts w:ascii="Trebuchet MS" w:hAnsi="Trebuchet MS"/>
              </w:rPr>
              <w:t>7. CONDIȚII DE ELIGIBILITATE</w:t>
            </w:r>
          </w:p>
        </w:tc>
      </w:tr>
      <w:tr w:rsidR="00F83943" w:rsidRPr="00051AEB" w:rsidTr="005E7C80">
        <w:tc>
          <w:tcPr>
            <w:tcW w:w="0" w:type="auto"/>
            <w:gridSpan w:val="2"/>
            <w:vAlign w:val="center"/>
          </w:tcPr>
          <w:p w:rsidR="00F83943" w:rsidRPr="00051AEB" w:rsidRDefault="00F83943" w:rsidP="00051AEB">
            <w:pPr>
              <w:pStyle w:val="ListParagraph"/>
              <w:numPr>
                <w:ilvl w:val="0"/>
                <w:numId w:val="3"/>
              </w:numPr>
              <w:spacing w:line="276" w:lineRule="auto"/>
              <w:ind w:left="0"/>
              <w:jc w:val="both"/>
              <w:rPr>
                <w:rFonts w:ascii="Trebuchet MS" w:hAnsi="Trebuchet MS"/>
              </w:rPr>
            </w:pPr>
            <w:r w:rsidRPr="00051AEB">
              <w:rPr>
                <w:rFonts w:ascii="Trebuchet MS" w:hAnsi="Trebuchet MS"/>
              </w:rPr>
              <w:t>Investiţia prevazută prin proiect va fi realizata în spaţiul rural fara acoperire</w:t>
            </w:r>
          </w:p>
          <w:p w:rsidR="00F83943" w:rsidRPr="00051AEB" w:rsidRDefault="00F83943" w:rsidP="00051AEB">
            <w:pPr>
              <w:pStyle w:val="ListParagraph"/>
              <w:spacing w:line="276" w:lineRule="auto"/>
              <w:ind w:left="0"/>
              <w:jc w:val="both"/>
              <w:rPr>
                <w:rFonts w:ascii="Trebuchet MS" w:hAnsi="Trebuchet MS"/>
              </w:rPr>
            </w:pPr>
            <w:r w:rsidRPr="00051AEB">
              <w:rPr>
                <w:rFonts w:ascii="Trebuchet MS" w:hAnsi="Trebuchet MS"/>
              </w:rPr>
              <w:t>broadband la punct fix</w:t>
            </w:r>
          </w:p>
          <w:p w:rsidR="0090600C" w:rsidRPr="00AF5E3A" w:rsidRDefault="00F83943" w:rsidP="00AF5E3A">
            <w:pPr>
              <w:pStyle w:val="ListParagraph"/>
              <w:numPr>
                <w:ilvl w:val="0"/>
                <w:numId w:val="20"/>
              </w:numPr>
              <w:spacing w:before="60" w:after="120"/>
              <w:ind w:left="0"/>
              <w:jc w:val="both"/>
              <w:rPr>
                <w:rFonts w:ascii="Trebuchet MS" w:hAnsi="Trebuchet MS"/>
              </w:rPr>
            </w:pPr>
            <w:r w:rsidRPr="00AF5E3A">
              <w:rPr>
                <w:rFonts w:ascii="Trebuchet MS" w:hAnsi="Trebuchet MS"/>
              </w:rPr>
              <w:t>Solicitanţii sprijinului trebuie: sa fie IMM-uri, atât cele existente cât si start-up,</w:t>
            </w:r>
            <w:r w:rsidR="00AF5E3A">
              <w:rPr>
                <w:rFonts w:ascii="Trebuchet MS" w:hAnsi="Trebuchet MS"/>
              </w:rPr>
              <w:t xml:space="preserve"> </w:t>
            </w:r>
            <w:r w:rsidRPr="00AF5E3A">
              <w:rPr>
                <w:rFonts w:ascii="Trebuchet MS" w:hAnsi="Trebuchet MS"/>
              </w:rPr>
              <w:t>sa desfaşoare activitatea în domeniul telecomunicaţiilor</w:t>
            </w:r>
            <w:r w:rsidR="0090600C" w:rsidRPr="00AF5E3A">
              <w:rPr>
                <w:rFonts w:ascii="Trebuchet MS" w:hAnsi="Trebuchet MS"/>
              </w:rPr>
              <w:t>, GAL Asociaţia Microregională Ţara Făgetului, în situația în care</w:t>
            </w:r>
            <w:r w:rsidR="0090600C" w:rsidRPr="00AF5E3A">
              <w:rPr>
                <w:rFonts w:ascii="Trebuchet MS" w:eastAsia="Calibri" w:hAnsi="Trebuchet MS"/>
              </w:rPr>
              <w:t xml:space="preserve"> în urma lansării primului apel de selecție nu se depun proiecte, atunci GAL-ul poate fi beneficiarul măsurii, cu respectarea legislației specifice</w:t>
            </w:r>
            <w:r w:rsidR="00AF5E3A">
              <w:rPr>
                <w:rFonts w:ascii="Trebuchet MS" w:eastAsia="Calibri" w:hAnsi="Trebuchet MS"/>
              </w:rPr>
              <w:t>,</w:t>
            </w:r>
          </w:p>
          <w:p w:rsidR="00F83943" w:rsidRPr="00051AEB" w:rsidRDefault="00AF5E3A" w:rsidP="00051AEB">
            <w:pPr>
              <w:spacing w:line="276" w:lineRule="auto"/>
              <w:jc w:val="both"/>
              <w:rPr>
                <w:rFonts w:ascii="Trebuchet MS" w:hAnsi="Trebuchet MS"/>
              </w:rPr>
            </w:pPr>
            <w:r w:rsidRPr="00AF5E3A">
              <w:rPr>
                <w:rFonts w:ascii="Trebuchet MS" w:hAnsi="Trebuchet MS"/>
              </w:rPr>
              <w:t>E</w:t>
            </w:r>
            <w:r w:rsidR="0090600C" w:rsidRPr="00AF5E3A">
              <w:rPr>
                <w:rFonts w:ascii="Trebuchet MS" w:hAnsi="Trebuchet MS"/>
              </w:rPr>
              <w:t>ntități publice, ADI, APL</w:t>
            </w:r>
            <w:r w:rsidR="0090600C">
              <w:rPr>
                <w:rFonts w:ascii="Trebuchet MS" w:hAnsi="Trebuchet MS"/>
                <w:b/>
              </w:rPr>
              <w:t xml:space="preserve"> </w:t>
            </w:r>
            <w:r w:rsidR="0090600C" w:rsidRPr="002E1017">
              <w:rPr>
                <w:rFonts w:ascii="Trebuchet MS" w:eastAsia="Calibri" w:hAnsi="Trebuchet MS"/>
              </w:rPr>
              <w:t>cu respectarea legisla</w:t>
            </w:r>
            <w:r w:rsidR="0090600C">
              <w:rPr>
                <w:rFonts w:ascii="Trebuchet MS" w:eastAsia="Calibri" w:hAnsi="Trebuchet MS"/>
              </w:rPr>
              <w:t>ț</w:t>
            </w:r>
            <w:r w:rsidR="0090600C" w:rsidRPr="002E1017">
              <w:rPr>
                <w:rFonts w:ascii="Trebuchet MS" w:eastAsia="Calibri" w:hAnsi="Trebuchet MS"/>
              </w:rPr>
              <w:t>iei specifice</w:t>
            </w:r>
            <w:r w:rsidR="00F83943" w:rsidRPr="00051AEB">
              <w:rPr>
                <w:rFonts w:ascii="Trebuchet MS" w:hAnsi="Trebuchet MS"/>
              </w:rPr>
              <w:t xml:space="preserve"> şi sa fie autorizaţi de</w:t>
            </w:r>
          </w:p>
          <w:p w:rsidR="00F83943" w:rsidRDefault="00F83943" w:rsidP="00051AEB">
            <w:pPr>
              <w:spacing w:line="276" w:lineRule="auto"/>
              <w:jc w:val="both"/>
              <w:rPr>
                <w:ins w:id="1" w:author="silviu" w:date="2017-05-11T10:13:00Z"/>
                <w:rFonts w:ascii="Trebuchet MS" w:hAnsi="Trebuchet MS"/>
              </w:rPr>
            </w:pPr>
            <w:r w:rsidRPr="00051AEB">
              <w:rPr>
                <w:rFonts w:ascii="Trebuchet MS" w:hAnsi="Trebuchet MS"/>
              </w:rPr>
              <w:t>Autoritatea Naţionala pentru Administrare şi Reglementare în Comunicaţii (ANCOM);</w:t>
            </w:r>
          </w:p>
          <w:p w:rsidR="00E62566" w:rsidRPr="00072B47" w:rsidRDefault="00E62566" w:rsidP="00E62566">
            <w:pPr>
              <w:pStyle w:val="ListParagraph"/>
              <w:numPr>
                <w:ilvl w:val="0"/>
                <w:numId w:val="20"/>
              </w:numPr>
              <w:spacing w:line="276" w:lineRule="auto"/>
              <w:ind w:left="0"/>
              <w:jc w:val="both"/>
              <w:rPr>
                <w:rFonts w:ascii="Trebuchet MS" w:hAnsi="Trebuchet MS"/>
              </w:rPr>
            </w:pPr>
            <w:r w:rsidRPr="00072B47">
              <w:rPr>
                <w:rFonts w:ascii="Trebuchet MS" w:hAnsi="Trebuchet MS"/>
              </w:rPr>
              <w:t>Solicitantul se angajează să asigure întreținerea/mentenanța investiției pe o perioadă de minim 5  ani, de la ultima plată</w:t>
            </w:r>
          </w:p>
          <w:p w:rsidR="00E62566" w:rsidRPr="00072B47" w:rsidRDefault="00DC3E80" w:rsidP="00051AEB">
            <w:pPr>
              <w:spacing w:line="276" w:lineRule="auto"/>
              <w:jc w:val="both"/>
              <w:rPr>
                <w:rFonts w:ascii="Trebuchet MS" w:hAnsi="Trebuchet MS"/>
              </w:rPr>
            </w:pPr>
            <w:r w:rsidRPr="001846C7">
              <w:rPr>
                <w:rFonts w:ascii="Trebuchet MS" w:eastAsia="Times New Roman" w:hAnsi="Trebuchet MS" w:cs="Calibri"/>
                <w:noProof/>
              </w:rPr>
              <w:t>Investiția trebuie să fie în corelare cu orice strategie de dezvoltare naţională / regională / județeană / locală aprobată, corespunzătoare domeniului de investiţii</w:t>
            </w:r>
          </w:p>
          <w:p w:rsidR="00F83943" w:rsidRPr="00051AEB" w:rsidRDefault="00F83943" w:rsidP="00051AEB">
            <w:pPr>
              <w:pStyle w:val="ListParagraph"/>
              <w:numPr>
                <w:ilvl w:val="0"/>
                <w:numId w:val="20"/>
              </w:numPr>
              <w:spacing w:line="276" w:lineRule="auto"/>
              <w:ind w:left="0"/>
              <w:jc w:val="both"/>
              <w:rPr>
                <w:rFonts w:ascii="Trebuchet MS" w:hAnsi="Trebuchet MS"/>
              </w:rPr>
            </w:pPr>
            <w:r w:rsidRPr="00051AEB">
              <w:rPr>
                <w:rFonts w:ascii="Trebuchet MS" w:hAnsi="Trebuchet MS"/>
              </w:rPr>
              <w:t>Solicitanţii trebuie sa prezinte toate avizele/acordurile şi autorizaţiile necesare</w:t>
            </w:r>
          </w:p>
          <w:p w:rsidR="00F83943" w:rsidRPr="00051AEB" w:rsidRDefault="00F83943" w:rsidP="00051AEB">
            <w:pPr>
              <w:spacing w:line="276" w:lineRule="auto"/>
              <w:jc w:val="both"/>
              <w:rPr>
                <w:rFonts w:ascii="Trebuchet MS" w:hAnsi="Trebuchet MS"/>
              </w:rPr>
            </w:pPr>
            <w:r w:rsidRPr="00051AEB">
              <w:rPr>
                <w:rFonts w:ascii="Trebuchet MS" w:hAnsi="Trebuchet MS"/>
              </w:rPr>
              <w:t>investiţiei;</w:t>
            </w:r>
          </w:p>
          <w:p w:rsidR="00F83943" w:rsidRPr="00051AEB" w:rsidRDefault="00F83943" w:rsidP="00051AEB">
            <w:pPr>
              <w:pStyle w:val="ListParagraph"/>
              <w:numPr>
                <w:ilvl w:val="0"/>
                <w:numId w:val="20"/>
              </w:numPr>
              <w:spacing w:line="276" w:lineRule="auto"/>
              <w:ind w:left="0"/>
              <w:jc w:val="both"/>
              <w:rPr>
                <w:rFonts w:ascii="Trebuchet MS" w:hAnsi="Trebuchet MS"/>
              </w:rPr>
            </w:pPr>
            <w:r w:rsidRPr="00051AEB">
              <w:rPr>
                <w:rFonts w:ascii="Trebuchet MS" w:hAnsi="Trebuchet MS"/>
              </w:rPr>
              <w:t>Solicitantul se angajeaza ca va asigura cofinanţarea proiectului</w:t>
            </w:r>
          </w:p>
          <w:p w:rsidR="00F83943" w:rsidRPr="00051AEB" w:rsidRDefault="00F83943" w:rsidP="00051AEB">
            <w:pPr>
              <w:pStyle w:val="ListParagraph"/>
              <w:numPr>
                <w:ilvl w:val="0"/>
                <w:numId w:val="20"/>
              </w:numPr>
              <w:spacing w:line="276" w:lineRule="auto"/>
              <w:ind w:left="0"/>
              <w:jc w:val="both"/>
              <w:rPr>
                <w:rFonts w:ascii="Trebuchet MS" w:hAnsi="Trebuchet MS"/>
              </w:rPr>
            </w:pPr>
            <w:r w:rsidRPr="00051AEB">
              <w:rPr>
                <w:rFonts w:ascii="Trebuchet MS" w:hAnsi="Trebuchet MS"/>
              </w:rPr>
              <w:t>Solicitantul nu trebuie sa fie</w:t>
            </w:r>
            <w:r w:rsidR="00AF59AA">
              <w:rPr>
                <w:rFonts w:ascii="Trebuchet MS" w:hAnsi="Trebuchet MS"/>
              </w:rPr>
              <w:t xml:space="preserve"> in insolventa sau incapacitate de plata</w:t>
            </w:r>
            <w:r w:rsidRPr="00051AEB">
              <w:rPr>
                <w:rFonts w:ascii="Trebuchet MS" w:hAnsi="Trebuchet MS"/>
              </w:rPr>
              <w:t xml:space="preserve"> </w:t>
            </w:r>
          </w:p>
          <w:p w:rsidR="003C1685" w:rsidRPr="00E34708" w:rsidDel="00E34708" w:rsidRDefault="00F83943" w:rsidP="00E34708">
            <w:pPr>
              <w:pStyle w:val="ListParagraph"/>
              <w:numPr>
                <w:ilvl w:val="0"/>
                <w:numId w:val="20"/>
              </w:numPr>
              <w:spacing w:line="276" w:lineRule="auto"/>
              <w:ind w:left="0"/>
              <w:jc w:val="both"/>
              <w:rPr>
                <w:del w:id="2" w:author="silviu" w:date="2017-05-11T10:45:00Z"/>
                <w:rFonts w:ascii="Trebuchet MS" w:hAnsi="Trebuchet MS"/>
              </w:rPr>
            </w:pPr>
            <w:r w:rsidRPr="00051AEB">
              <w:rPr>
                <w:rFonts w:ascii="Trebuchet MS" w:hAnsi="Trebuchet MS"/>
              </w:rPr>
              <w:t>Beneficiarul ajutorului „de minimis” va oferi acces în condiţiile pieţei şi nediscriminatoriu la reţelele de distribuţie finanţate în cadrul acestei masuri, tuturor operatorilor interesaţi sa-şi dezvolte propria reţea de acces, în limita capacitaţilor tehnice disponibile şi urmare a unei cereri exprese din partea acestora</w:t>
            </w:r>
          </w:p>
          <w:p w:rsidR="00475190" w:rsidRPr="00475190" w:rsidRDefault="00475190" w:rsidP="00475190">
            <w:pPr>
              <w:jc w:val="both"/>
              <w:rPr>
                <w:rFonts w:ascii="Trebuchet MS" w:hAnsi="Trebuchet MS"/>
              </w:rPr>
            </w:pPr>
            <w:r w:rsidRPr="00475190">
              <w:rPr>
                <w:rFonts w:ascii="Trebuchet MS" w:hAnsi="Trebuchet MS"/>
              </w:rPr>
              <w:t>Viteza de transfer pe care solicitantul/solicitanţii sprijinului trebuie să o asigure va fi în conformitate cu prevederile Strategiei Naționale Agenda Digitală 2020, respectiv o viteză de transfer de minimum 30 Mbps partajat atât pentru persoane fizice cât și pentru persoane juridice.</w:t>
            </w:r>
          </w:p>
        </w:tc>
      </w:tr>
      <w:tr w:rsidR="00F83943" w:rsidRPr="00051AEB" w:rsidTr="005E7C80">
        <w:tc>
          <w:tcPr>
            <w:tcW w:w="0" w:type="auto"/>
            <w:gridSpan w:val="2"/>
            <w:vAlign w:val="center"/>
          </w:tcPr>
          <w:p w:rsidR="00F83943" w:rsidRPr="00051AEB" w:rsidRDefault="00F83943" w:rsidP="00A14A3F">
            <w:pPr>
              <w:spacing w:line="276" w:lineRule="auto"/>
              <w:jc w:val="center"/>
              <w:rPr>
                <w:rFonts w:ascii="Trebuchet MS" w:hAnsi="Trebuchet MS"/>
                <w:i/>
                <w:color w:val="FF0000"/>
              </w:rPr>
            </w:pPr>
            <w:r w:rsidRPr="00051AEB">
              <w:rPr>
                <w:rFonts w:ascii="Trebuchet MS" w:hAnsi="Trebuchet MS"/>
              </w:rPr>
              <w:t>8. CRITERII DE SELECȚIE</w:t>
            </w:r>
          </w:p>
        </w:tc>
      </w:tr>
      <w:tr w:rsidR="00F83943" w:rsidRPr="00051AEB" w:rsidTr="005E7C80">
        <w:tc>
          <w:tcPr>
            <w:tcW w:w="0" w:type="auto"/>
            <w:gridSpan w:val="2"/>
            <w:vAlign w:val="center"/>
          </w:tcPr>
          <w:p w:rsidR="00F83943" w:rsidRPr="00051AEB" w:rsidRDefault="00F83943" w:rsidP="00051AEB">
            <w:pPr>
              <w:pStyle w:val="ListParagraph"/>
              <w:numPr>
                <w:ilvl w:val="0"/>
                <w:numId w:val="3"/>
              </w:numPr>
              <w:spacing w:line="276" w:lineRule="auto"/>
              <w:ind w:left="0"/>
              <w:rPr>
                <w:rFonts w:ascii="Trebuchet MS" w:hAnsi="Trebuchet MS"/>
              </w:rPr>
            </w:pPr>
            <w:r w:rsidRPr="00051AEB">
              <w:rPr>
                <w:rFonts w:ascii="Trebuchet MS" w:hAnsi="Trebuchet MS"/>
              </w:rPr>
              <w:t>Proiectele care prin investiţia propusă se adreseaza unui numar cât mai mare</w:t>
            </w:r>
          </w:p>
          <w:p w:rsidR="00F83943" w:rsidRPr="00051AEB" w:rsidRDefault="00F83943" w:rsidP="00051AEB">
            <w:pPr>
              <w:pStyle w:val="ListParagraph"/>
              <w:spacing w:line="276" w:lineRule="auto"/>
              <w:ind w:left="0"/>
              <w:rPr>
                <w:rFonts w:ascii="Trebuchet MS" w:hAnsi="Trebuchet MS"/>
              </w:rPr>
            </w:pPr>
            <w:r w:rsidRPr="00051AEB">
              <w:rPr>
                <w:rFonts w:ascii="Trebuchet MS" w:hAnsi="Trebuchet MS"/>
              </w:rPr>
              <w:t>de gospodarii</w:t>
            </w:r>
          </w:p>
          <w:p w:rsidR="00F83943" w:rsidRPr="00051AEB" w:rsidRDefault="00F83943" w:rsidP="00051AEB">
            <w:pPr>
              <w:pStyle w:val="ListParagraph"/>
              <w:numPr>
                <w:ilvl w:val="0"/>
                <w:numId w:val="18"/>
              </w:numPr>
              <w:spacing w:line="276" w:lineRule="auto"/>
              <w:ind w:left="0"/>
              <w:rPr>
                <w:rFonts w:ascii="Trebuchet MS" w:hAnsi="Trebuchet MS"/>
              </w:rPr>
            </w:pPr>
            <w:r w:rsidRPr="00051AEB">
              <w:rPr>
                <w:rFonts w:ascii="Trebuchet MS" w:hAnsi="Trebuchet MS"/>
              </w:rPr>
              <w:t>Proiectele a căror soluţie tehnică ofera cea mai mare viteza de transfer al</w:t>
            </w:r>
          </w:p>
          <w:p w:rsidR="004B5ADD" w:rsidRPr="00051AEB" w:rsidRDefault="00F83943" w:rsidP="00CB47E6">
            <w:pPr>
              <w:pStyle w:val="ListParagraph"/>
              <w:spacing w:line="276" w:lineRule="auto"/>
              <w:ind w:left="0"/>
              <w:rPr>
                <w:rFonts w:ascii="Trebuchet MS" w:hAnsi="Trebuchet MS"/>
              </w:rPr>
            </w:pPr>
            <w:r w:rsidRPr="00051AEB">
              <w:rPr>
                <w:rFonts w:ascii="Trebuchet MS" w:hAnsi="Trebuchet MS"/>
              </w:rPr>
              <w:t>datelor pentru utilizatorul final</w:t>
            </w:r>
            <w:r w:rsidR="004B5ADD">
              <w:rPr>
                <w:rFonts w:ascii="Times New Roman" w:eastAsia="Times New Roman" w:hAnsi="Times New Roman" w:cs="Times New Roman"/>
                <w:b/>
                <w:sz w:val="20"/>
                <w:szCs w:val="20"/>
                <w:lang w:eastAsia="ro-RO"/>
              </w:rPr>
              <w:t xml:space="preserve">       </w:t>
            </w:r>
          </w:p>
        </w:tc>
      </w:tr>
      <w:tr w:rsidR="00F83943" w:rsidRPr="00051AEB" w:rsidTr="005E7C80">
        <w:tc>
          <w:tcPr>
            <w:tcW w:w="0" w:type="auto"/>
            <w:gridSpan w:val="2"/>
            <w:vAlign w:val="center"/>
          </w:tcPr>
          <w:p w:rsidR="00F83943" w:rsidRPr="00051AEB" w:rsidRDefault="00F83943" w:rsidP="00385297">
            <w:pPr>
              <w:spacing w:line="276" w:lineRule="auto"/>
              <w:jc w:val="center"/>
              <w:rPr>
                <w:rFonts w:ascii="Trebuchet MS" w:hAnsi="Trebuchet MS"/>
              </w:rPr>
            </w:pPr>
            <w:r w:rsidRPr="00051AEB">
              <w:rPr>
                <w:rFonts w:ascii="Trebuchet MS" w:hAnsi="Trebuchet MS"/>
              </w:rPr>
              <w:t>9. SUME (APLICABILE) ȘI RATA SPRIJINULUI</w:t>
            </w:r>
          </w:p>
        </w:tc>
      </w:tr>
      <w:tr w:rsidR="00F83943" w:rsidRPr="00051AEB" w:rsidTr="005E7C80">
        <w:tc>
          <w:tcPr>
            <w:tcW w:w="0" w:type="auto"/>
            <w:gridSpan w:val="2"/>
            <w:vAlign w:val="center"/>
          </w:tcPr>
          <w:p w:rsidR="00F83943" w:rsidRPr="00051AEB" w:rsidRDefault="00F83943" w:rsidP="00B4390C">
            <w:pPr>
              <w:rPr>
                <w:rFonts w:ascii="Trebuchet MS" w:hAnsi="Trebuchet MS"/>
              </w:rPr>
            </w:pPr>
            <w:r w:rsidRPr="00051AEB">
              <w:rPr>
                <w:rFonts w:ascii="Trebuchet MS" w:hAnsi="Trebuchet MS"/>
              </w:rPr>
              <w:t>9.1. Justificare</w:t>
            </w:r>
          </w:p>
        </w:tc>
      </w:tr>
      <w:tr w:rsidR="00F83943" w:rsidRPr="00051AEB" w:rsidTr="005E7C80">
        <w:tc>
          <w:tcPr>
            <w:tcW w:w="0" w:type="auto"/>
            <w:gridSpan w:val="2"/>
            <w:vAlign w:val="center"/>
          </w:tcPr>
          <w:p w:rsidR="00F83943" w:rsidRPr="00051AEB" w:rsidRDefault="00F83943" w:rsidP="007C37DD">
            <w:pPr>
              <w:spacing w:line="276" w:lineRule="auto"/>
              <w:jc w:val="both"/>
              <w:rPr>
                <w:rFonts w:ascii="Trebuchet MS" w:hAnsi="Trebuchet MS"/>
              </w:rPr>
            </w:pPr>
            <w:r w:rsidRPr="00051AEB">
              <w:rPr>
                <w:rFonts w:ascii="Trebuchet MS" w:hAnsi="Trebuchet MS"/>
              </w:rPr>
              <w:lastRenderedPageBreak/>
              <w:t>Sprijinul public nerambursabil va respecta prevederile Reg. (CE) nr. 1407/2013 cu privire la sprijinul de minimis, se acordă pentru o perioadă de maxim trei ani și nu va depăşi 200.000</w:t>
            </w:r>
            <w:r w:rsidR="007C37DD">
              <w:rPr>
                <w:rFonts w:ascii="Trebuchet MS" w:hAnsi="Trebuchet MS"/>
              </w:rPr>
              <w:t xml:space="preserve"> </w:t>
            </w:r>
            <w:r w:rsidRPr="00051AEB">
              <w:rPr>
                <w:rFonts w:ascii="Trebuchet MS" w:hAnsi="Trebuchet MS"/>
              </w:rPr>
              <w:t>euro/beneficiar (întreprindere unică) pe 3 ani fiscali. Ajutoarele de minimis se consideră acordate în momentul în care dreptul legal de a beneficia de aceste ajutoare este conferit întreprinderii în temeiul legislație naționale, indiferent de data la care ajutoarele de minimis se plătesc întreprinderii respective.</w:t>
            </w:r>
          </w:p>
        </w:tc>
      </w:tr>
      <w:tr w:rsidR="00F83943" w:rsidRPr="00051AEB" w:rsidTr="005E7C80">
        <w:tc>
          <w:tcPr>
            <w:tcW w:w="0" w:type="auto"/>
            <w:gridSpan w:val="2"/>
            <w:vAlign w:val="center"/>
          </w:tcPr>
          <w:p w:rsidR="00F83943" w:rsidRPr="00051AEB" w:rsidRDefault="00F83943" w:rsidP="00B4390C">
            <w:pPr>
              <w:rPr>
                <w:rFonts w:ascii="Trebuchet MS" w:hAnsi="Trebuchet MS"/>
              </w:rPr>
            </w:pPr>
            <w:r w:rsidRPr="00051AEB">
              <w:rPr>
                <w:rFonts w:ascii="Trebuchet MS" w:hAnsi="Trebuchet MS"/>
              </w:rPr>
              <w:t>9.2. Sume (aplicabile) și rata sprijinului</w:t>
            </w:r>
          </w:p>
        </w:tc>
      </w:tr>
      <w:tr w:rsidR="00F83943" w:rsidRPr="00051AEB" w:rsidTr="005E7C80">
        <w:tc>
          <w:tcPr>
            <w:tcW w:w="0" w:type="auto"/>
            <w:gridSpan w:val="2"/>
            <w:vAlign w:val="center"/>
          </w:tcPr>
          <w:p w:rsidR="00F83943" w:rsidRPr="00051AEB" w:rsidRDefault="00F83943" w:rsidP="00051AEB">
            <w:pPr>
              <w:spacing w:line="276" w:lineRule="auto"/>
              <w:jc w:val="both"/>
              <w:rPr>
                <w:rFonts w:ascii="Trebuchet MS" w:hAnsi="Trebuchet MS"/>
              </w:rPr>
            </w:pPr>
            <w:r w:rsidRPr="00051AEB">
              <w:rPr>
                <w:rFonts w:ascii="Trebuchet MS" w:hAnsi="Trebuchet MS"/>
              </w:rPr>
              <w:t>Intensitatea sprijinului public nerambursabil va fi de  90%, valoarea sprijinului va fi de maxim 100.000 Euro, dar cu respectarea prevederilor Reg. (CE) nr. 1407/2013 cu privire la sprijinul de minimis.</w:t>
            </w:r>
            <w:r w:rsidR="00475190">
              <w:t xml:space="preserve"> </w:t>
            </w:r>
            <w:r w:rsidR="00475190" w:rsidRPr="00475190">
              <w:rPr>
                <w:rFonts w:ascii="Trebuchet MS" w:hAnsi="Trebuchet MS"/>
              </w:rPr>
              <w:t>Valoarea alocată pentru aceasta masura este de 100.000 euro.</w:t>
            </w:r>
          </w:p>
        </w:tc>
      </w:tr>
      <w:tr w:rsidR="00F83943" w:rsidRPr="00051AEB" w:rsidTr="005E7C80">
        <w:tc>
          <w:tcPr>
            <w:tcW w:w="0" w:type="auto"/>
            <w:gridSpan w:val="2"/>
            <w:vAlign w:val="center"/>
          </w:tcPr>
          <w:p w:rsidR="00F83943" w:rsidRPr="00051AEB" w:rsidRDefault="00F83943" w:rsidP="00A14A3F">
            <w:pPr>
              <w:spacing w:line="276" w:lineRule="auto"/>
              <w:jc w:val="center"/>
              <w:rPr>
                <w:rFonts w:ascii="Trebuchet MS" w:hAnsi="Trebuchet MS"/>
                <w:color w:val="FF0000"/>
              </w:rPr>
            </w:pPr>
            <w:r w:rsidRPr="00051AEB">
              <w:rPr>
                <w:rFonts w:ascii="Trebuchet MS" w:hAnsi="Trebuchet MS"/>
              </w:rPr>
              <w:t>10. INDICATORI DE MONITORIZARE</w:t>
            </w:r>
          </w:p>
        </w:tc>
      </w:tr>
      <w:tr w:rsidR="00F83943" w:rsidRPr="00051AEB" w:rsidTr="005E7C80">
        <w:tc>
          <w:tcPr>
            <w:tcW w:w="0" w:type="auto"/>
            <w:gridSpan w:val="2"/>
            <w:vAlign w:val="center"/>
          </w:tcPr>
          <w:p w:rsidR="00F83943" w:rsidRPr="00475190" w:rsidRDefault="00F83943" w:rsidP="00475190">
            <w:pPr>
              <w:pStyle w:val="ListParagraph"/>
              <w:numPr>
                <w:ilvl w:val="0"/>
                <w:numId w:val="19"/>
              </w:numPr>
              <w:ind w:left="360"/>
              <w:rPr>
                <w:rFonts w:ascii="Trebuchet MS" w:hAnsi="Trebuchet MS"/>
              </w:rPr>
            </w:pPr>
            <w:r w:rsidRPr="00475190">
              <w:rPr>
                <w:rFonts w:ascii="Trebuchet MS" w:hAnsi="Trebuchet MS"/>
              </w:rPr>
              <w:t>6C - Populaţia care beneficiază de servicii</w:t>
            </w:r>
            <w:r w:rsidR="00475190" w:rsidRPr="00475190">
              <w:rPr>
                <w:rFonts w:ascii="Trebuchet MS" w:hAnsi="Trebuchet MS"/>
              </w:rPr>
              <w:t>– minim 75</w:t>
            </w:r>
          </w:p>
          <w:p w:rsidR="00F83943" w:rsidRPr="00475190" w:rsidRDefault="00F83943" w:rsidP="00051AEB">
            <w:pPr>
              <w:pStyle w:val="ListParagraph"/>
              <w:numPr>
                <w:ilvl w:val="0"/>
                <w:numId w:val="19"/>
              </w:numPr>
              <w:spacing w:line="276" w:lineRule="auto"/>
              <w:ind w:left="360"/>
              <w:jc w:val="both"/>
              <w:rPr>
                <w:rFonts w:ascii="Trebuchet MS" w:hAnsi="Trebuchet MS"/>
              </w:rPr>
            </w:pPr>
            <w:r w:rsidRPr="00051AEB">
              <w:rPr>
                <w:rFonts w:ascii="Trebuchet MS" w:hAnsi="Trebuchet MS"/>
              </w:rPr>
              <w:t>Numărul satelor unde au loc acţiuni</w:t>
            </w:r>
            <w:r w:rsidR="00475190">
              <w:rPr>
                <w:rFonts w:ascii="Trebuchet MS" w:hAnsi="Trebuchet MS"/>
              </w:rPr>
              <w:t xml:space="preserve">– </w:t>
            </w:r>
            <w:r w:rsidR="00475190" w:rsidRPr="00475190">
              <w:rPr>
                <w:rFonts w:ascii="Trebuchet MS" w:hAnsi="Trebuchet MS"/>
              </w:rPr>
              <w:t>minim 1 sat</w:t>
            </w:r>
          </w:p>
          <w:p w:rsidR="00F83943" w:rsidRPr="00051AEB" w:rsidRDefault="00F83943" w:rsidP="00B81FB2">
            <w:pPr>
              <w:pStyle w:val="ListParagraph"/>
              <w:numPr>
                <w:ilvl w:val="0"/>
                <w:numId w:val="19"/>
              </w:numPr>
              <w:spacing w:line="276" w:lineRule="auto"/>
              <w:ind w:left="360"/>
              <w:jc w:val="both"/>
              <w:rPr>
                <w:rFonts w:ascii="Trebuchet MS" w:hAnsi="Trebuchet MS"/>
              </w:rPr>
            </w:pPr>
            <w:r w:rsidRPr="00051AEB">
              <w:rPr>
                <w:rFonts w:ascii="Trebuchet MS" w:hAnsi="Trebuchet MS"/>
              </w:rPr>
              <w:t>Numărul gospodăriilor care au acces la internet</w:t>
            </w:r>
            <w:r w:rsidR="00475190" w:rsidRPr="00F10215">
              <w:rPr>
                <w:rFonts w:ascii="Trebuchet MS" w:hAnsi="Trebuchet MS"/>
                <w:i/>
              </w:rPr>
              <w:t xml:space="preserve">– </w:t>
            </w:r>
            <w:r w:rsidR="00475190" w:rsidRPr="00475190">
              <w:rPr>
                <w:rFonts w:ascii="Trebuchet MS" w:hAnsi="Trebuchet MS"/>
              </w:rPr>
              <w:t>minim 20</w:t>
            </w:r>
          </w:p>
        </w:tc>
      </w:tr>
    </w:tbl>
    <w:p w:rsidR="000E3AEF" w:rsidRPr="00051AEB" w:rsidRDefault="000E3AEF" w:rsidP="00D974D1">
      <w:pPr>
        <w:spacing w:after="0" w:line="240" w:lineRule="auto"/>
        <w:rPr>
          <w:rFonts w:ascii="Trebuchet MS" w:hAnsi="Trebuchet MS"/>
        </w:rPr>
      </w:pPr>
    </w:p>
    <w:sectPr w:rsidR="000E3AEF" w:rsidRPr="00051AEB" w:rsidSect="00051AEB">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B76" w:rsidRDefault="00B50B76" w:rsidP="0090600C">
      <w:pPr>
        <w:spacing w:after="0" w:line="240" w:lineRule="auto"/>
      </w:pPr>
      <w:r>
        <w:separator/>
      </w:r>
    </w:p>
  </w:endnote>
  <w:endnote w:type="continuationSeparator" w:id="0">
    <w:p w:rsidR="00B50B76" w:rsidRDefault="00B50B76" w:rsidP="00906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B76" w:rsidRDefault="00B50B76" w:rsidP="0090600C">
      <w:pPr>
        <w:spacing w:after="0" w:line="240" w:lineRule="auto"/>
      </w:pPr>
      <w:r>
        <w:separator/>
      </w:r>
    </w:p>
  </w:footnote>
  <w:footnote w:type="continuationSeparator" w:id="0">
    <w:p w:rsidR="00B50B76" w:rsidRDefault="00B50B76" w:rsidP="009060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2pt;height:10.2pt" o:bullet="t">
        <v:imagedata r:id="rId1" o:title="clip_image001"/>
      </v:shape>
    </w:pict>
  </w:numPicBullet>
  <w:abstractNum w:abstractNumId="0">
    <w:nsid w:val="07865837"/>
    <w:multiLevelType w:val="hybridMultilevel"/>
    <w:tmpl w:val="EBE65A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A7019EB"/>
    <w:multiLevelType w:val="hybridMultilevel"/>
    <w:tmpl w:val="E7ECF6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B195D2C"/>
    <w:multiLevelType w:val="hybridMultilevel"/>
    <w:tmpl w:val="2BFA75BC"/>
    <w:lvl w:ilvl="0" w:tplc="4BD48F66">
      <w:start w:val="1"/>
      <w:numFmt w:val="bullet"/>
      <w:lvlText w:val="-"/>
      <w:lvlJc w:val="left"/>
      <w:pPr>
        <w:ind w:left="1080" w:hanging="360"/>
      </w:pPr>
      <w:rPr>
        <w:rFonts w:ascii="Trebuchet MS" w:eastAsia="Times New Roman" w:hAnsi="Trebuchet MS"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FE200F4"/>
    <w:multiLevelType w:val="hybridMultilevel"/>
    <w:tmpl w:val="950437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0F4133"/>
    <w:multiLevelType w:val="hybridMultilevel"/>
    <w:tmpl w:val="2A10F56C"/>
    <w:lvl w:ilvl="0" w:tplc="421A5552">
      <w:numFmt w:val="bullet"/>
      <w:lvlText w:val="-"/>
      <w:lvlJc w:val="left"/>
      <w:pPr>
        <w:ind w:left="720" w:hanging="360"/>
      </w:pPr>
      <w:rPr>
        <w:rFonts w:ascii="Times New Roman" w:eastAsia="Times New Roman" w:hAnsi="Times New Roman"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5C67C2A"/>
    <w:multiLevelType w:val="hybridMultilevel"/>
    <w:tmpl w:val="75129B2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nsid w:val="169C103D"/>
    <w:multiLevelType w:val="hybridMultilevel"/>
    <w:tmpl w:val="5A4A55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9656E65"/>
    <w:multiLevelType w:val="hybridMultilevel"/>
    <w:tmpl w:val="CB96B5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B287765"/>
    <w:multiLevelType w:val="hybridMultilevel"/>
    <w:tmpl w:val="DBE6BD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CBE5EBB"/>
    <w:multiLevelType w:val="hybridMultilevel"/>
    <w:tmpl w:val="D1C88368"/>
    <w:lvl w:ilvl="0" w:tplc="04180001">
      <w:start w:val="1"/>
      <w:numFmt w:val="bullet"/>
      <w:lvlText w:val=""/>
      <w:lvlJc w:val="left"/>
      <w:pPr>
        <w:ind w:left="788" w:hanging="360"/>
      </w:pPr>
      <w:rPr>
        <w:rFonts w:ascii="Symbol" w:hAnsi="Symbol" w:hint="default"/>
      </w:rPr>
    </w:lvl>
    <w:lvl w:ilvl="1" w:tplc="04180003" w:tentative="1">
      <w:start w:val="1"/>
      <w:numFmt w:val="bullet"/>
      <w:lvlText w:val="o"/>
      <w:lvlJc w:val="left"/>
      <w:pPr>
        <w:ind w:left="1508" w:hanging="360"/>
      </w:pPr>
      <w:rPr>
        <w:rFonts w:ascii="Courier New" w:hAnsi="Courier New" w:cs="Courier New" w:hint="default"/>
      </w:rPr>
    </w:lvl>
    <w:lvl w:ilvl="2" w:tplc="04180005" w:tentative="1">
      <w:start w:val="1"/>
      <w:numFmt w:val="bullet"/>
      <w:lvlText w:val=""/>
      <w:lvlJc w:val="left"/>
      <w:pPr>
        <w:ind w:left="2228" w:hanging="360"/>
      </w:pPr>
      <w:rPr>
        <w:rFonts w:ascii="Wingdings" w:hAnsi="Wingdings" w:hint="default"/>
      </w:rPr>
    </w:lvl>
    <w:lvl w:ilvl="3" w:tplc="04180001" w:tentative="1">
      <w:start w:val="1"/>
      <w:numFmt w:val="bullet"/>
      <w:lvlText w:val=""/>
      <w:lvlJc w:val="left"/>
      <w:pPr>
        <w:ind w:left="2948" w:hanging="360"/>
      </w:pPr>
      <w:rPr>
        <w:rFonts w:ascii="Symbol" w:hAnsi="Symbol" w:hint="default"/>
      </w:rPr>
    </w:lvl>
    <w:lvl w:ilvl="4" w:tplc="04180003" w:tentative="1">
      <w:start w:val="1"/>
      <w:numFmt w:val="bullet"/>
      <w:lvlText w:val="o"/>
      <w:lvlJc w:val="left"/>
      <w:pPr>
        <w:ind w:left="3668" w:hanging="360"/>
      </w:pPr>
      <w:rPr>
        <w:rFonts w:ascii="Courier New" w:hAnsi="Courier New" w:cs="Courier New" w:hint="default"/>
      </w:rPr>
    </w:lvl>
    <w:lvl w:ilvl="5" w:tplc="04180005" w:tentative="1">
      <w:start w:val="1"/>
      <w:numFmt w:val="bullet"/>
      <w:lvlText w:val=""/>
      <w:lvlJc w:val="left"/>
      <w:pPr>
        <w:ind w:left="4388" w:hanging="360"/>
      </w:pPr>
      <w:rPr>
        <w:rFonts w:ascii="Wingdings" w:hAnsi="Wingdings" w:hint="default"/>
      </w:rPr>
    </w:lvl>
    <w:lvl w:ilvl="6" w:tplc="04180001" w:tentative="1">
      <w:start w:val="1"/>
      <w:numFmt w:val="bullet"/>
      <w:lvlText w:val=""/>
      <w:lvlJc w:val="left"/>
      <w:pPr>
        <w:ind w:left="5108" w:hanging="360"/>
      </w:pPr>
      <w:rPr>
        <w:rFonts w:ascii="Symbol" w:hAnsi="Symbol" w:hint="default"/>
      </w:rPr>
    </w:lvl>
    <w:lvl w:ilvl="7" w:tplc="04180003" w:tentative="1">
      <w:start w:val="1"/>
      <w:numFmt w:val="bullet"/>
      <w:lvlText w:val="o"/>
      <w:lvlJc w:val="left"/>
      <w:pPr>
        <w:ind w:left="5828" w:hanging="360"/>
      </w:pPr>
      <w:rPr>
        <w:rFonts w:ascii="Courier New" w:hAnsi="Courier New" w:cs="Courier New" w:hint="default"/>
      </w:rPr>
    </w:lvl>
    <w:lvl w:ilvl="8" w:tplc="04180005" w:tentative="1">
      <w:start w:val="1"/>
      <w:numFmt w:val="bullet"/>
      <w:lvlText w:val=""/>
      <w:lvlJc w:val="left"/>
      <w:pPr>
        <w:ind w:left="6548" w:hanging="360"/>
      </w:pPr>
      <w:rPr>
        <w:rFonts w:ascii="Wingdings" w:hAnsi="Wingdings" w:hint="default"/>
      </w:rPr>
    </w:lvl>
  </w:abstractNum>
  <w:abstractNum w:abstractNumId="10">
    <w:nsid w:val="1CF75467"/>
    <w:multiLevelType w:val="hybridMultilevel"/>
    <w:tmpl w:val="8732135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3873873"/>
    <w:multiLevelType w:val="hybridMultilevel"/>
    <w:tmpl w:val="BC78E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7131E1"/>
    <w:multiLevelType w:val="hybridMultilevel"/>
    <w:tmpl w:val="C00644B4"/>
    <w:lvl w:ilvl="0" w:tplc="25B88DEA">
      <w:start w:val="1"/>
      <w:numFmt w:val="decimal"/>
      <w:lvlText w:val="(%1)"/>
      <w:lvlJc w:val="left"/>
      <w:pPr>
        <w:ind w:left="1440" w:hanging="360"/>
      </w:pPr>
      <w:rPr>
        <w:rFonts w:hint="default"/>
        <w:b/>
        <w:i/>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nsid w:val="3F1F5C20"/>
    <w:multiLevelType w:val="hybridMultilevel"/>
    <w:tmpl w:val="7A42C5E0"/>
    <w:lvl w:ilvl="0" w:tplc="50EE1A3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83A1595"/>
    <w:multiLevelType w:val="hybridMultilevel"/>
    <w:tmpl w:val="770450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5339773D"/>
    <w:multiLevelType w:val="hybridMultilevel"/>
    <w:tmpl w:val="40740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C97789"/>
    <w:multiLevelType w:val="hybridMultilevel"/>
    <w:tmpl w:val="85C8E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A532E1"/>
    <w:multiLevelType w:val="hybridMultilevel"/>
    <w:tmpl w:val="E61EA9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6A994385"/>
    <w:multiLevelType w:val="hybridMultilevel"/>
    <w:tmpl w:val="30881B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D6A45F2"/>
    <w:multiLevelType w:val="hybridMultilevel"/>
    <w:tmpl w:val="773EEBC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7272486B"/>
    <w:multiLevelType w:val="multilevel"/>
    <w:tmpl w:val="CE24C068"/>
    <w:lvl w:ilvl="0">
      <w:start w:val="1"/>
      <w:numFmt w:val="decimal"/>
      <w:lvlText w:val="%1."/>
      <w:lvlJc w:val="left"/>
      <w:pPr>
        <w:ind w:left="420" w:hanging="42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72BE2A20"/>
    <w:multiLevelType w:val="hybridMultilevel"/>
    <w:tmpl w:val="71101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A2708A4"/>
    <w:multiLevelType w:val="hybridMultilevel"/>
    <w:tmpl w:val="D7CC33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6"/>
  </w:num>
  <w:num w:numId="2">
    <w:abstractNumId w:val="20"/>
  </w:num>
  <w:num w:numId="3">
    <w:abstractNumId w:val="13"/>
  </w:num>
  <w:num w:numId="4">
    <w:abstractNumId w:val="18"/>
  </w:num>
  <w:num w:numId="5">
    <w:abstractNumId w:val="3"/>
  </w:num>
  <w:num w:numId="6">
    <w:abstractNumId w:val="2"/>
  </w:num>
  <w:num w:numId="7">
    <w:abstractNumId w:val="21"/>
  </w:num>
  <w:num w:numId="8">
    <w:abstractNumId w:val="15"/>
  </w:num>
  <w:num w:numId="9">
    <w:abstractNumId w:val="11"/>
  </w:num>
  <w:num w:numId="10">
    <w:abstractNumId w:val="8"/>
  </w:num>
  <w:num w:numId="11">
    <w:abstractNumId w:val="9"/>
  </w:num>
  <w:num w:numId="12">
    <w:abstractNumId w:val="19"/>
  </w:num>
  <w:num w:numId="13">
    <w:abstractNumId w:val="6"/>
  </w:num>
  <w:num w:numId="14">
    <w:abstractNumId w:val="14"/>
  </w:num>
  <w:num w:numId="15">
    <w:abstractNumId w:val="7"/>
  </w:num>
  <w:num w:numId="16">
    <w:abstractNumId w:val="0"/>
  </w:num>
  <w:num w:numId="17">
    <w:abstractNumId w:val="5"/>
  </w:num>
  <w:num w:numId="18">
    <w:abstractNumId w:val="22"/>
  </w:num>
  <w:num w:numId="19">
    <w:abstractNumId w:val="1"/>
  </w:num>
  <w:num w:numId="20">
    <w:abstractNumId w:val="17"/>
  </w:num>
  <w:num w:numId="21">
    <w:abstractNumId w:val="10"/>
  </w:num>
  <w:num w:numId="22">
    <w:abstractNumId w:val="12"/>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398"/>
    <w:rsid w:val="00010633"/>
    <w:rsid w:val="00010BC1"/>
    <w:rsid w:val="000116C5"/>
    <w:rsid w:val="0002462B"/>
    <w:rsid w:val="00025D23"/>
    <w:rsid w:val="00026937"/>
    <w:rsid w:val="0004360C"/>
    <w:rsid w:val="00051222"/>
    <w:rsid w:val="00051AEB"/>
    <w:rsid w:val="0005349A"/>
    <w:rsid w:val="00055878"/>
    <w:rsid w:val="00056DB3"/>
    <w:rsid w:val="0006213A"/>
    <w:rsid w:val="000637A8"/>
    <w:rsid w:val="000639FA"/>
    <w:rsid w:val="00072B47"/>
    <w:rsid w:val="0007397A"/>
    <w:rsid w:val="00082A47"/>
    <w:rsid w:val="000911C6"/>
    <w:rsid w:val="000958F5"/>
    <w:rsid w:val="000A0B81"/>
    <w:rsid w:val="000A222D"/>
    <w:rsid w:val="000C22CC"/>
    <w:rsid w:val="000C4F68"/>
    <w:rsid w:val="000C56D0"/>
    <w:rsid w:val="000D0795"/>
    <w:rsid w:val="000E3AEF"/>
    <w:rsid w:val="000E7323"/>
    <w:rsid w:val="000E74B9"/>
    <w:rsid w:val="000F01B1"/>
    <w:rsid w:val="000F64E1"/>
    <w:rsid w:val="00117F5C"/>
    <w:rsid w:val="00165CAD"/>
    <w:rsid w:val="001846C7"/>
    <w:rsid w:val="001A5D79"/>
    <w:rsid w:val="001B351A"/>
    <w:rsid w:val="001C2A68"/>
    <w:rsid w:val="001D70B1"/>
    <w:rsid w:val="001E605F"/>
    <w:rsid w:val="001F4692"/>
    <w:rsid w:val="0020156B"/>
    <w:rsid w:val="00203189"/>
    <w:rsid w:val="0022535F"/>
    <w:rsid w:val="0023492D"/>
    <w:rsid w:val="002411F1"/>
    <w:rsid w:val="00242CA5"/>
    <w:rsid w:val="00244ACD"/>
    <w:rsid w:val="002577AE"/>
    <w:rsid w:val="00263B91"/>
    <w:rsid w:val="00270853"/>
    <w:rsid w:val="00271338"/>
    <w:rsid w:val="002764D0"/>
    <w:rsid w:val="0028010A"/>
    <w:rsid w:val="00281EC8"/>
    <w:rsid w:val="00287376"/>
    <w:rsid w:val="00292D8A"/>
    <w:rsid w:val="002A0705"/>
    <w:rsid w:val="002A51DF"/>
    <w:rsid w:val="002B6C69"/>
    <w:rsid w:val="002C06AD"/>
    <w:rsid w:val="002C5255"/>
    <w:rsid w:val="002E41A9"/>
    <w:rsid w:val="002F36AB"/>
    <w:rsid w:val="00304A46"/>
    <w:rsid w:val="00307870"/>
    <w:rsid w:val="003210B8"/>
    <w:rsid w:val="00331081"/>
    <w:rsid w:val="00334EA5"/>
    <w:rsid w:val="00346015"/>
    <w:rsid w:val="00361C88"/>
    <w:rsid w:val="00371398"/>
    <w:rsid w:val="00385297"/>
    <w:rsid w:val="003864C1"/>
    <w:rsid w:val="003A0A29"/>
    <w:rsid w:val="003A2C15"/>
    <w:rsid w:val="003A3427"/>
    <w:rsid w:val="003C1685"/>
    <w:rsid w:val="003C5AF4"/>
    <w:rsid w:val="003D56F0"/>
    <w:rsid w:val="003E3D0B"/>
    <w:rsid w:val="003F08C7"/>
    <w:rsid w:val="003F0C42"/>
    <w:rsid w:val="00403DD6"/>
    <w:rsid w:val="00411014"/>
    <w:rsid w:val="004159A6"/>
    <w:rsid w:val="0041697D"/>
    <w:rsid w:val="0042195F"/>
    <w:rsid w:val="00426178"/>
    <w:rsid w:val="00427BD4"/>
    <w:rsid w:val="0043095A"/>
    <w:rsid w:val="00430EE5"/>
    <w:rsid w:val="00444807"/>
    <w:rsid w:val="00452549"/>
    <w:rsid w:val="00452C00"/>
    <w:rsid w:val="004667B3"/>
    <w:rsid w:val="00475190"/>
    <w:rsid w:val="004867EA"/>
    <w:rsid w:val="00487224"/>
    <w:rsid w:val="00490619"/>
    <w:rsid w:val="004A3DF8"/>
    <w:rsid w:val="004B1525"/>
    <w:rsid w:val="004B5ADD"/>
    <w:rsid w:val="004E57DC"/>
    <w:rsid w:val="00500D48"/>
    <w:rsid w:val="0050728C"/>
    <w:rsid w:val="00523589"/>
    <w:rsid w:val="00527CFD"/>
    <w:rsid w:val="00544CA8"/>
    <w:rsid w:val="00563BE7"/>
    <w:rsid w:val="0057445A"/>
    <w:rsid w:val="00591D27"/>
    <w:rsid w:val="0059705D"/>
    <w:rsid w:val="005A6D46"/>
    <w:rsid w:val="005B07E8"/>
    <w:rsid w:val="005C18C8"/>
    <w:rsid w:val="005C3887"/>
    <w:rsid w:val="005E6674"/>
    <w:rsid w:val="005E6A30"/>
    <w:rsid w:val="005E7C80"/>
    <w:rsid w:val="00637734"/>
    <w:rsid w:val="006407EF"/>
    <w:rsid w:val="00640E02"/>
    <w:rsid w:val="00641A0E"/>
    <w:rsid w:val="00672BD4"/>
    <w:rsid w:val="00680BA4"/>
    <w:rsid w:val="0068253B"/>
    <w:rsid w:val="00691DFF"/>
    <w:rsid w:val="006937BC"/>
    <w:rsid w:val="006939F7"/>
    <w:rsid w:val="006A3CFD"/>
    <w:rsid w:val="006A4726"/>
    <w:rsid w:val="006B2799"/>
    <w:rsid w:val="006B2801"/>
    <w:rsid w:val="006B3E96"/>
    <w:rsid w:val="006B7DEF"/>
    <w:rsid w:val="006C0371"/>
    <w:rsid w:val="006C13E5"/>
    <w:rsid w:val="006C7A23"/>
    <w:rsid w:val="006D5723"/>
    <w:rsid w:val="006D5D67"/>
    <w:rsid w:val="006D754B"/>
    <w:rsid w:val="006E0538"/>
    <w:rsid w:val="007021FF"/>
    <w:rsid w:val="007343B9"/>
    <w:rsid w:val="00736288"/>
    <w:rsid w:val="00745134"/>
    <w:rsid w:val="007714C9"/>
    <w:rsid w:val="00777054"/>
    <w:rsid w:val="00781AE7"/>
    <w:rsid w:val="0079536B"/>
    <w:rsid w:val="00796647"/>
    <w:rsid w:val="007C37DD"/>
    <w:rsid w:val="007D5794"/>
    <w:rsid w:val="007D6FC9"/>
    <w:rsid w:val="007E09F7"/>
    <w:rsid w:val="007E218F"/>
    <w:rsid w:val="007F56A1"/>
    <w:rsid w:val="008128E4"/>
    <w:rsid w:val="00815190"/>
    <w:rsid w:val="008249F8"/>
    <w:rsid w:val="00855221"/>
    <w:rsid w:val="008567E9"/>
    <w:rsid w:val="008633B9"/>
    <w:rsid w:val="00876035"/>
    <w:rsid w:val="008857E1"/>
    <w:rsid w:val="00886229"/>
    <w:rsid w:val="008A4649"/>
    <w:rsid w:val="008B26EF"/>
    <w:rsid w:val="008B2A1B"/>
    <w:rsid w:val="008C1390"/>
    <w:rsid w:val="008C6B7E"/>
    <w:rsid w:val="008C758E"/>
    <w:rsid w:val="008D6119"/>
    <w:rsid w:val="008E081D"/>
    <w:rsid w:val="008E250D"/>
    <w:rsid w:val="008E3375"/>
    <w:rsid w:val="008F3BEC"/>
    <w:rsid w:val="0090600C"/>
    <w:rsid w:val="00913758"/>
    <w:rsid w:val="009149AC"/>
    <w:rsid w:val="0091665B"/>
    <w:rsid w:val="00916A93"/>
    <w:rsid w:val="00917C54"/>
    <w:rsid w:val="0092300F"/>
    <w:rsid w:val="009307D1"/>
    <w:rsid w:val="00947C21"/>
    <w:rsid w:val="009636B7"/>
    <w:rsid w:val="0096713C"/>
    <w:rsid w:val="009724F9"/>
    <w:rsid w:val="009864FF"/>
    <w:rsid w:val="0099112C"/>
    <w:rsid w:val="0099696D"/>
    <w:rsid w:val="00997E41"/>
    <w:rsid w:val="009A13D7"/>
    <w:rsid w:val="009B51B4"/>
    <w:rsid w:val="009E2ED2"/>
    <w:rsid w:val="009E38DF"/>
    <w:rsid w:val="009E7D62"/>
    <w:rsid w:val="009F63D0"/>
    <w:rsid w:val="00A01950"/>
    <w:rsid w:val="00A05074"/>
    <w:rsid w:val="00A062D6"/>
    <w:rsid w:val="00A1251C"/>
    <w:rsid w:val="00A14039"/>
    <w:rsid w:val="00A14A3F"/>
    <w:rsid w:val="00A16B52"/>
    <w:rsid w:val="00A2296B"/>
    <w:rsid w:val="00A27840"/>
    <w:rsid w:val="00A42AF2"/>
    <w:rsid w:val="00A46616"/>
    <w:rsid w:val="00A72D0F"/>
    <w:rsid w:val="00A7399C"/>
    <w:rsid w:val="00A73CC3"/>
    <w:rsid w:val="00A75E6A"/>
    <w:rsid w:val="00A845B7"/>
    <w:rsid w:val="00A84771"/>
    <w:rsid w:val="00A85949"/>
    <w:rsid w:val="00A910C5"/>
    <w:rsid w:val="00A933B3"/>
    <w:rsid w:val="00A9346D"/>
    <w:rsid w:val="00AA635C"/>
    <w:rsid w:val="00AB0311"/>
    <w:rsid w:val="00AC07FF"/>
    <w:rsid w:val="00AC3E66"/>
    <w:rsid w:val="00AD6550"/>
    <w:rsid w:val="00AF1C78"/>
    <w:rsid w:val="00AF59AA"/>
    <w:rsid w:val="00AF5E3A"/>
    <w:rsid w:val="00B019EA"/>
    <w:rsid w:val="00B043DB"/>
    <w:rsid w:val="00B147A1"/>
    <w:rsid w:val="00B1629A"/>
    <w:rsid w:val="00B25602"/>
    <w:rsid w:val="00B339F7"/>
    <w:rsid w:val="00B41B66"/>
    <w:rsid w:val="00B4390C"/>
    <w:rsid w:val="00B468D0"/>
    <w:rsid w:val="00B50B76"/>
    <w:rsid w:val="00B5643B"/>
    <w:rsid w:val="00B56C5E"/>
    <w:rsid w:val="00B63897"/>
    <w:rsid w:val="00B6418E"/>
    <w:rsid w:val="00B6513D"/>
    <w:rsid w:val="00B71A98"/>
    <w:rsid w:val="00B81CC5"/>
    <w:rsid w:val="00B81FB2"/>
    <w:rsid w:val="00BB1EC7"/>
    <w:rsid w:val="00BB370F"/>
    <w:rsid w:val="00BB56D6"/>
    <w:rsid w:val="00BC4FCE"/>
    <w:rsid w:val="00BC5EBD"/>
    <w:rsid w:val="00BD159E"/>
    <w:rsid w:val="00BF3A26"/>
    <w:rsid w:val="00BF49C3"/>
    <w:rsid w:val="00BF58F3"/>
    <w:rsid w:val="00C03EAC"/>
    <w:rsid w:val="00C067FF"/>
    <w:rsid w:val="00C104B7"/>
    <w:rsid w:val="00C20473"/>
    <w:rsid w:val="00C20BDD"/>
    <w:rsid w:val="00C24B1B"/>
    <w:rsid w:val="00C26AF7"/>
    <w:rsid w:val="00C33FC3"/>
    <w:rsid w:val="00C43A61"/>
    <w:rsid w:val="00C43B4E"/>
    <w:rsid w:val="00C456AC"/>
    <w:rsid w:val="00C46775"/>
    <w:rsid w:val="00C633A6"/>
    <w:rsid w:val="00C6627E"/>
    <w:rsid w:val="00C70D96"/>
    <w:rsid w:val="00C71D8E"/>
    <w:rsid w:val="00C82AC6"/>
    <w:rsid w:val="00C9009D"/>
    <w:rsid w:val="00CA611F"/>
    <w:rsid w:val="00CB47E6"/>
    <w:rsid w:val="00CC3907"/>
    <w:rsid w:val="00CC3D28"/>
    <w:rsid w:val="00CC4A8A"/>
    <w:rsid w:val="00CC6C75"/>
    <w:rsid w:val="00CE17DA"/>
    <w:rsid w:val="00D0494D"/>
    <w:rsid w:val="00D16CB0"/>
    <w:rsid w:val="00D21EA3"/>
    <w:rsid w:val="00D24BCF"/>
    <w:rsid w:val="00D429E6"/>
    <w:rsid w:val="00D43C3F"/>
    <w:rsid w:val="00D47AEC"/>
    <w:rsid w:val="00D507D7"/>
    <w:rsid w:val="00D537BA"/>
    <w:rsid w:val="00D60687"/>
    <w:rsid w:val="00D6153F"/>
    <w:rsid w:val="00D82C43"/>
    <w:rsid w:val="00D83480"/>
    <w:rsid w:val="00D84EF6"/>
    <w:rsid w:val="00D9031F"/>
    <w:rsid w:val="00D92974"/>
    <w:rsid w:val="00D974D1"/>
    <w:rsid w:val="00DC0768"/>
    <w:rsid w:val="00DC3E80"/>
    <w:rsid w:val="00DD153E"/>
    <w:rsid w:val="00DF6B1C"/>
    <w:rsid w:val="00E0067D"/>
    <w:rsid w:val="00E0230C"/>
    <w:rsid w:val="00E03356"/>
    <w:rsid w:val="00E07571"/>
    <w:rsid w:val="00E31333"/>
    <w:rsid w:val="00E34708"/>
    <w:rsid w:val="00E36EAA"/>
    <w:rsid w:val="00E42EA4"/>
    <w:rsid w:val="00E4665D"/>
    <w:rsid w:val="00E46C6A"/>
    <w:rsid w:val="00E536AA"/>
    <w:rsid w:val="00E62566"/>
    <w:rsid w:val="00E72EC1"/>
    <w:rsid w:val="00E757B8"/>
    <w:rsid w:val="00E822B5"/>
    <w:rsid w:val="00E82530"/>
    <w:rsid w:val="00E92EDF"/>
    <w:rsid w:val="00EA13C4"/>
    <w:rsid w:val="00EA3BE0"/>
    <w:rsid w:val="00EC13A6"/>
    <w:rsid w:val="00ED55E3"/>
    <w:rsid w:val="00EE0002"/>
    <w:rsid w:val="00F34443"/>
    <w:rsid w:val="00F43DF3"/>
    <w:rsid w:val="00F477F3"/>
    <w:rsid w:val="00F50EEF"/>
    <w:rsid w:val="00F57992"/>
    <w:rsid w:val="00F65DEB"/>
    <w:rsid w:val="00F71486"/>
    <w:rsid w:val="00F71737"/>
    <w:rsid w:val="00F76B57"/>
    <w:rsid w:val="00F82D12"/>
    <w:rsid w:val="00F83943"/>
    <w:rsid w:val="00F94012"/>
    <w:rsid w:val="00F96165"/>
    <w:rsid w:val="00FA42E2"/>
    <w:rsid w:val="00FA5A85"/>
    <w:rsid w:val="00FB5C75"/>
    <w:rsid w:val="00FC12D8"/>
    <w:rsid w:val="00FD74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paragraph" w:styleId="Heading1">
    <w:name w:val="heading 1"/>
    <w:basedOn w:val="Normal"/>
    <w:next w:val="Normal"/>
    <w:link w:val="Heading1Char"/>
    <w:uiPriority w:val="9"/>
    <w:qFormat/>
    <w:rsid w:val="00E625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1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Antes de enumeración,body 2,Listă paragraf,List Paragraph11,Listă colorată - Accentuare 11,Bullet,Citation List"/>
    <w:basedOn w:val="Normal"/>
    <w:link w:val="ListParagraphChar"/>
    <w:uiPriority w:val="99"/>
    <w:qFormat/>
    <w:rsid w:val="00EE0002"/>
    <w:pPr>
      <w:ind w:left="720"/>
      <w:contextualSpacing/>
    </w:pPr>
  </w:style>
  <w:style w:type="paragraph" w:customStyle="1" w:styleId="Default">
    <w:name w:val="Default"/>
    <w:rsid w:val="00A845B7"/>
    <w:pPr>
      <w:autoSpaceDE w:val="0"/>
      <w:autoSpaceDN w:val="0"/>
      <w:adjustRightInd w:val="0"/>
      <w:spacing w:after="0" w:line="240" w:lineRule="auto"/>
    </w:pPr>
    <w:rPr>
      <w:rFonts w:ascii="Trebuchet MS" w:hAnsi="Trebuchet MS" w:cs="Trebuchet MS"/>
      <w:color w:val="000000"/>
      <w:sz w:val="24"/>
      <w:szCs w:val="24"/>
    </w:rPr>
  </w:style>
  <w:style w:type="paragraph" w:styleId="BalloonText">
    <w:name w:val="Balloon Text"/>
    <w:basedOn w:val="Normal"/>
    <w:link w:val="BalloonTextChar"/>
    <w:uiPriority w:val="99"/>
    <w:semiHidden/>
    <w:unhideWhenUsed/>
    <w:rsid w:val="002349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92D"/>
    <w:rPr>
      <w:rFonts w:ascii="Tahoma" w:hAnsi="Tahoma" w:cs="Tahoma"/>
      <w:sz w:val="16"/>
      <w:szCs w:val="16"/>
      <w:lang w:val="ro-RO"/>
    </w:rPr>
  </w:style>
  <w:style w:type="character" w:styleId="Emphasis">
    <w:name w:val="Emphasis"/>
    <w:qFormat/>
    <w:rsid w:val="007F56A1"/>
    <w:rPr>
      <w:i/>
      <w:iCs/>
    </w:rPr>
  </w:style>
  <w:style w:type="paragraph" w:styleId="NormalWeb">
    <w:name w:val="Normal (Web)"/>
    <w:aliases w:val="Normal (Web) Char Char,Normal (Web) Char"/>
    <w:basedOn w:val="Normal"/>
    <w:rsid w:val="009149A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ListParagraph1">
    <w:name w:val="List Paragraph1"/>
    <w:basedOn w:val="Normal"/>
    <w:uiPriority w:val="34"/>
    <w:qFormat/>
    <w:rsid w:val="004B5ADD"/>
    <w:pPr>
      <w:ind w:left="720"/>
      <w:contextualSpacing/>
    </w:pPr>
  </w:style>
  <w:style w:type="paragraph" w:styleId="Revision">
    <w:name w:val="Revision"/>
    <w:hidden/>
    <w:uiPriority w:val="99"/>
    <w:semiHidden/>
    <w:rsid w:val="0059705D"/>
    <w:pPr>
      <w:spacing w:after="0" w:line="240" w:lineRule="auto"/>
    </w:pPr>
    <w:rPr>
      <w:lang w:val="ro-RO"/>
    </w:rPr>
  </w:style>
  <w:style w:type="character" w:styleId="CommentReference">
    <w:name w:val="annotation reference"/>
    <w:basedOn w:val="DefaultParagraphFont"/>
    <w:uiPriority w:val="99"/>
    <w:semiHidden/>
    <w:unhideWhenUsed/>
    <w:rsid w:val="0059705D"/>
    <w:rPr>
      <w:sz w:val="16"/>
      <w:szCs w:val="16"/>
    </w:rPr>
  </w:style>
  <w:style w:type="paragraph" w:styleId="CommentText">
    <w:name w:val="annotation text"/>
    <w:basedOn w:val="Normal"/>
    <w:link w:val="CommentTextChar"/>
    <w:uiPriority w:val="99"/>
    <w:semiHidden/>
    <w:unhideWhenUsed/>
    <w:rsid w:val="0059705D"/>
    <w:pPr>
      <w:spacing w:line="240" w:lineRule="auto"/>
    </w:pPr>
    <w:rPr>
      <w:sz w:val="20"/>
      <w:szCs w:val="20"/>
    </w:rPr>
  </w:style>
  <w:style w:type="character" w:customStyle="1" w:styleId="CommentTextChar">
    <w:name w:val="Comment Text Char"/>
    <w:basedOn w:val="DefaultParagraphFont"/>
    <w:link w:val="CommentText"/>
    <w:uiPriority w:val="99"/>
    <w:semiHidden/>
    <w:rsid w:val="0059705D"/>
    <w:rPr>
      <w:sz w:val="20"/>
      <w:szCs w:val="20"/>
      <w:lang w:val="ro-RO"/>
    </w:rPr>
  </w:style>
  <w:style w:type="paragraph" w:styleId="CommentSubject">
    <w:name w:val="annotation subject"/>
    <w:basedOn w:val="CommentText"/>
    <w:next w:val="CommentText"/>
    <w:link w:val="CommentSubjectChar"/>
    <w:uiPriority w:val="99"/>
    <w:semiHidden/>
    <w:unhideWhenUsed/>
    <w:rsid w:val="0059705D"/>
    <w:rPr>
      <w:b/>
      <w:bCs/>
    </w:rPr>
  </w:style>
  <w:style w:type="character" w:customStyle="1" w:styleId="CommentSubjectChar">
    <w:name w:val="Comment Subject Char"/>
    <w:basedOn w:val="CommentTextChar"/>
    <w:link w:val="CommentSubject"/>
    <w:uiPriority w:val="99"/>
    <w:semiHidden/>
    <w:rsid w:val="0059705D"/>
    <w:rPr>
      <w:b/>
      <w:bCs/>
      <w:sz w:val="20"/>
      <w:szCs w:val="20"/>
      <w:lang w:val="ro-RO"/>
    </w:rPr>
  </w:style>
  <w:style w:type="character" w:customStyle="1" w:styleId="ListParagraphChar">
    <w:name w:val="List Paragraph Char"/>
    <w:aliases w:val="Normal bullet 2 Char,Antes de enumeración Char,body 2 Char,Listă paragraf Char,List Paragraph11 Char,Listă colorată - Accentuare 11 Char,Bullet Char,Citation List Char"/>
    <w:link w:val="ListParagraph"/>
    <w:uiPriority w:val="34"/>
    <w:locked/>
    <w:rsid w:val="000F64E1"/>
    <w:rPr>
      <w:lang w:val="ro-RO"/>
    </w:rPr>
  </w:style>
  <w:style w:type="paragraph" w:styleId="PlainText">
    <w:name w:val="Plain Text"/>
    <w:basedOn w:val="Normal"/>
    <w:link w:val="PlainTextChar"/>
    <w:uiPriority w:val="99"/>
    <w:unhideWhenUsed/>
    <w:rsid w:val="008857E1"/>
    <w:pPr>
      <w:spacing w:after="0" w:line="240" w:lineRule="auto"/>
    </w:pPr>
    <w:rPr>
      <w:rFonts w:ascii="Calibri" w:eastAsia="Times New Roman" w:hAnsi="Calibri" w:cs="Times New Roman"/>
      <w:szCs w:val="21"/>
      <w:lang w:eastAsia="ro-RO"/>
    </w:rPr>
  </w:style>
  <w:style w:type="character" w:customStyle="1" w:styleId="PlainTextChar">
    <w:name w:val="Plain Text Char"/>
    <w:basedOn w:val="DefaultParagraphFont"/>
    <w:link w:val="PlainText"/>
    <w:uiPriority w:val="99"/>
    <w:rsid w:val="008857E1"/>
    <w:rPr>
      <w:rFonts w:ascii="Calibri" w:eastAsia="Times New Roman" w:hAnsi="Calibri" w:cs="Times New Roman"/>
      <w:szCs w:val="21"/>
      <w:lang w:val="ro-RO" w:eastAsia="ro-RO"/>
    </w:rPr>
  </w:style>
  <w:style w:type="character" w:customStyle="1" w:styleId="apple-converted-space">
    <w:name w:val="apple-converted-space"/>
    <w:basedOn w:val="DefaultParagraphFont"/>
    <w:rsid w:val="00D82C43"/>
  </w:style>
  <w:style w:type="character" w:styleId="Hyperlink">
    <w:name w:val="Hyperlink"/>
    <w:uiPriority w:val="99"/>
    <w:unhideWhenUsed/>
    <w:rsid w:val="0090600C"/>
    <w:rPr>
      <w:color w:val="0000FF"/>
      <w:u w:val="single"/>
    </w:rPr>
  </w:style>
  <w:style w:type="paragraph" w:styleId="FootnoteText">
    <w:name w:val="footnote text"/>
    <w:basedOn w:val="Normal"/>
    <w:link w:val="FootnoteTextChar"/>
    <w:uiPriority w:val="99"/>
    <w:semiHidden/>
    <w:unhideWhenUsed/>
    <w:rsid w:val="00906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600C"/>
    <w:rPr>
      <w:sz w:val="20"/>
      <w:szCs w:val="20"/>
      <w:lang w:val="ro-RO"/>
    </w:rPr>
  </w:style>
  <w:style w:type="character" w:styleId="FootnoteReference">
    <w:name w:val="footnote reference"/>
    <w:basedOn w:val="DefaultParagraphFont"/>
    <w:uiPriority w:val="99"/>
    <w:semiHidden/>
    <w:unhideWhenUsed/>
    <w:rsid w:val="0090600C"/>
    <w:rPr>
      <w:vertAlign w:val="superscript"/>
    </w:rPr>
  </w:style>
  <w:style w:type="character" w:customStyle="1" w:styleId="al1">
    <w:name w:val="al1"/>
    <w:basedOn w:val="DefaultParagraphFont"/>
    <w:rsid w:val="00D24BCF"/>
    <w:rPr>
      <w:b/>
      <w:bCs/>
      <w:color w:val="008F00"/>
    </w:rPr>
  </w:style>
  <w:style w:type="character" w:customStyle="1" w:styleId="Heading1Char">
    <w:name w:val="Heading 1 Char"/>
    <w:basedOn w:val="DefaultParagraphFont"/>
    <w:link w:val="Heading1"/>
    <w:uiPriority w:val="9"/>
    <w:rsid w:val="00E62566"/>
    <w:rPr>
      <w:rFonts w:asciiTheme="majorHAnsi" w:eastAsiaTheme="majorEastAsia" w:hAnsiTheme="majorHAnsi" w:cstheme="majorBidi"/>
      <w:b/>
      <w:bCs/>
      <w:color w:val="365F91" w:themeColor="accent1" w:themeShade="BF"/>
      <w:sz w:val="28"/>
      <w:szCs w:val="28"/>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paragraph" w:styleId="Heading1">
    <w:name w:val="heading 1"/>
    <w:basedOn w:val="Normal"/>
    <w:next w:val="Normal"/>
    <w:link w:val="Heading1Char"/>
    <w:uiPriority w:val="9"/>
    <w:qFormat/>
    <w:rsid w:val="00E625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1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Antes de enumeración,body 2,Listă paragraf,List Paragraph11,Listă colorată - Accentuare 11,Bullet,Citation List"/>
    <w:basedOn w:val="Normal"/>
    <w:link w:val="ListParagraphChar"/>
    <w:uiPriority w:val="99"/>
    <w:qFormat/>
    <w:rsid w:val="00EE0002"/>
    <w:pPr>
      <w:ind w:left="720"/>
      <w:contextualSpacing/>
    </w:pPr>
  </w:style>
  <w:style w:type="paragraph" w:customStyle="1" w:styleId="Default">
    <w:name w:val="Default"/>
    <w:rsid w:val="00A845B7"/>
    <w:pPr>
      <w:autoSpaceDE w:val="0"/>
      <w:autoSpaceDN w:val="0"/>
      <w:adjustRightInd w:val="0"/>
      <w:spacing w:after="0" w:line="240" w:lineRule="auto"/>
    </w:pPr>
    <w:rPr>
      <w:rFonts w:ascii="Trebuchet MS" w:hAnsi="Trebuchet MS" w:cs="Trebuchet MS"/>
      <w:color w:val="000000"/>
      <w:sz w:val="24"/>
      <w:szCs w:val="24"/>
    </w:rPr>
  </w:style>
  <w:style w:type="paragraph" w:styleId="BalloonText">
    <w:name w:val="Balloon Text"/>
    <w:basedOn w:val="Normal"/>
    <w:link w:val="BalloonTextChar"/>
    <w:uiPriority w:val="99"/>
    <w:semiHidden/>
    <w:unhideWhenUsed/>
    <w:rsid w:val="002349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92D"/>
    <w:rPr>
      <w:rFonts w:ascii="Tahoma" w:hAnsi="Tahoma" w:cs="Tahoma"/>
      <w:sz w:val="16"/>
      <w:szCs w:val="16"/>
      <w:lang w:val="ro-RO"/>
    </w:rPr>
  </w:style>
  <w:style w:type="character" w:styleId="Emphasis">
    <w:name w:val="Emphasis"/>
    <w:qFormat/>
    <w:rsid w:val="007F56A1"/>
    <w:rPr>
      <w:i/>
      <w:iCs/>
    </w:rPr>
  </w:style>
  <w:style w:type="paragraph" w:styleId="NormalWeb">
    <w:name w:val="Normal (Web)"/>
    <w:aliases w:val="Normal (Web) Char Char,Normal (Web) Char"/>
    <w:basedOn w:val="Normal"/>
    <w:rsid w:val="009149A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ListParagraph1">
    <w:name w:val="List Paragraph1"/>
    <w:basedOn w:val="Normal"/>
    <w:uiPriority w:val="34"/>
    <w:qFormat/>
    <w:rsid w:val="004B5ADD"/>
    <w:pPr>
      <w:ind w:left="720"/>
      <w:contextualSpacing/>
    </w:pPr>
  </w:style>
  <w:style w:type="paragraph" w:styleId="Revision">
    <w:name w:val="Revision"/>
    <w:hidden/>
    <w:uiPriority w:val="99"/>
    <w:semiHidden/>
    <w:rsid w:val="0059705D"/>
    <w:pPr>
      <w:spacing w:after="0" w:line="240" w:lineRule="auto"/>
    </w:pPr>
    <w:rPr>
      <w:lang w:val="ro-RO"/>
    </w:rPr>
  </w:style>
  <w:style w:type="character" w:styleId="CommentReference">
    <w:name w:val="annotation reference"/>
    <w:basedOn w:val="DefaultParagraphFont"/>
    <w:uiPriority w:val="99"/>
    <w:semiHidden/>
    <w:unhideWhenUsed/>
    <w:rsid w:val="0059705D"/>
    <w:rPr>
      <w:sz w:val="16"/>
      <w:szCs w:val="16"/>
    </w:rPr>
  </w:style>
  <w:style w:type="paragraph" w:styleId="CommentText">
    <w:name w:val="annotation text"/>
    <w:basedOn w:val="Normal"/>
    <w:link w:val="CommentTextChar"/>
    <w:uiPriority w:val="99"/>
    <w:semiHidden/>
    <w:unhideWhenUsed/>
    <w:rsid w:val="0059705D"/>
    <w:pPr>
      <w:spacing w:line="240" w:lineRule="auto"/>
    </w:pPr>
    <w:rPr>
      <w:sz w:val="20"/>
      <w:szCs w:val="20"/>
    </w:rPr>
  </w:style>
  <w:style w:type="character" w:customStyle="1" w:styleId="CommentTextChar">
    <w:name w:val="Comment Text Char"/>
    <w:basedOn w:val="DefaultParagraphFont"/>
    <w:link w:val="CommentText"/>
    <w:uiPriority w:val="99"/>
    <w:semiHidden/>
    <w:rsid w:val="0059705D"/>
    <w:rPr>
      <w:sz w:val="20"/>
      <w:szCs w:val="20"/>
      <w:lang w:val="ro-RO"/>
    </w:rPr>
  </w:style>
  <w:style w:type="paragraph" w:styleId="CommentSubject">
    <w:name w:val="annotation subject"/>
    <w:basedOn w:val="CommentText"/>
    <w:next w:val="CommentText"/>
    <w:link w:val="CommentSubjectChar"/>
    <w:uiPriority w:val="99"/>
    <w:semiHidden/>
    <w:unhideWhenUsed/>
    <w:rsid w:val="0059705D"/>
    <w:rPr>
      <w:b/>
      <w:bCs/>
    </w:rPr>
  </w:style>
  <w:style w:type="character" w:customStyle="1" w:styleId="CommentSubjectChar">
    <w:name w:val="Comment Subject Char"/>
    <w:basedOn w:val="CommentTextChar"/>
    <w:link w:val="CommentSubject"/>
    <w:uiPriority w:val="99"/>
    <w:semiHidden/>
    <w:rsid w:val="0059705D"/>
    <w:rPr>
      <w:b/>
      <w:bCs/>
      <w:sz w:val="20"/>
      <w:szCs w:val="20"/>
      <w:lang w:val="ro-RO"/>
    </w:rPr>
  </w:style>
  <w:style w:type="character" w:customStyle="1" w:styleId="ListParagraphChar">
    <w:name w:val="List Paragraph Char"/>
    <w:aliases w:val="Normal bullet 2 Char,Antes de enumeración Char,body 2 Char,Listă paragraf Char,List Paragraph11 Char,Listă colorată - Accentuare 11 Char,Bullet Char,Citation List Char"/>
    <w:link w:val="ListParagraph"/>
    <w:uiPriority w:val="34"/>
    <w:locked/>
    <w:rsid w:val="000F64E1"/>
    <w:rPr>
      <w:lang w:val="ro-RO"/>
    </w:rPr>
  </w:style>
  <w:style w:type="paragraph" w:styleId="PlainText">
    <w:name w:val="Plain Text"/>
    <w:basedOn w:val="Normal"/>
    <w:link w:val="PlainTextChar"/>
    <w:uiPriority w:val="99"/>
    <w:unhideWhenUsed/>
    <w:rsid w:val="008857E1"/>
    <w:pPr>
      <w:spacing w:after="0" w:line="240" w:lineRule="auto"/>
    </w:pPr>
    <w:rPr>
      <w:rFonts w:ascii="Calibri" w:eastAsia="Times New Roman" w:hAnsi="Calibri" w:cs="Times New Roman"/>
      <w:szCs w:val="21"/>
      <w:lang w:eastAsia="ro-RO"/>
    </w:rPr>
  </w:style>
  <w:style w:type="character" w:customStyle="1" w:styleId="PlainTextChar">
    <w:name w:val="Plain Text Char"/>
    <w:basedOn w:val="DefaultParagraphFont"/>
    <w:link w:val="PlainText"/>
    <w:uiPriority w:val="99"/>
    <w:rsid w:val="008857E1"/>
    <w:rPr>
      <w:rFonts w:ascii="Calibri" w:eastAsia="Times New Roman" w:hAnsi="Calibri" w:cs="Times New Roman"/>
      <w:szCs w:val="21"/>
      <w:lang w:val="ro-RO" w:eastAsia="ro-RO"/>
    </w:rPr>
  </w:style>
  <w:style w:type="character" w:customStyle="1" w:styleId="apple-converted-space">
    <w:name w:val="apple-converted-space"/>
    <w:basedOn w:val="DefaultParagraphFont"/>
    <w:rsid w:val="00D82C43"/>
  </w:style>
  <w:style w:type="character" w:styleId="Hyperlink">
    <w:name w:val="Hyperlink"/>
    <w:uiPriority w:val="99"/>
    <w:unhideWhenUsed/>
    <w:rsid w:val="0090600C"/>
    <w:rPr>
      <w:color w:val="0000FF"/>
      <w:u w:val="single"/>
    </w:rPr>
  </w:style>
  <w:style w:type="paragraph" w:styleId="FootnoteText">
    <w:name w:val="footnote text"/>
    <w:basedOn w:val="Normal"/>
    <w:link w:val="FootnoteTextChar"/>
    <w:uiPriority w:val="99"/>
    <w:semiHidden/>
    <w:unhideWhenUsed/>
    <w:rsid w:val="00906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600C"/>
    <w:rPr>
      <w:sz w:val="20"/>
      <w:szCs w:val="20"/>
      <w:lang w:val="ro-RO"/>
    </w:rPr>
  </w:style>
  <w:style w:type="character" w:styleId="FootnoteReference">
    <w:name w:val="footnote reference"/>
    <w:basedOn w:val="DefaultParagraphFont"/>
    <w:uiPriority w:val="99"/>
    <w:semiHidden/>
    <w:unhideWhenUsed/>
    <w:rsid w:val="0090600C"/>
    <w:rPr>
      <w:vertAlign w:val="superscript"/>
    </w:rPr>
  </w:style>
  <w:style w:type="character" w:customStyle="1" w:styleId="al1">
    <w:name w:val="al1"/>
    <w:basedOn w:val="DefaultParagraphFont"/>
    <w:rsid w:val="00D24BCF"/>
    <w:rPr>
      <w:b/>
      <w:bCs/>
      <w:color w:val="008F00"/>
    </w:rPr>
  </w:style>
  <w:style w:type="character" w:customStyle="1" w:styleId="Heading1Char">
    <w:name w:val="Heading 1 Char"/>
    <w:basedOn w:val="DefaultParagraphFont"/>
    <w:link w:val="Heading1"/>
    <w:uiPriority w:val="9"/>
    <w:rsid w:val="00E62566"/>
    <w:rPr>
      <w:rFonts w:asciiTheme="majorHAnsi" w:eastAsiaTheme="majorEastAsia" w:hAnsiTheme="majorHAnsi" w:cstheme="majorBidi"/>
      <w:b/>
      <w:bCs/>
      <w:color w:val="365F91" w:themeColor="accent1" w:themeShade="BF"/>
      <w:sz w:val="28"/>
      <w:szCs w:val="2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415119">
      <w:bodyDiv w:val="1"/>
      <w:marLeft w:val="0"/>
      <w:marRight w:val="0"/>
      <w:marTop w:val="0"/>
      <w:marBottom w:val="0"/>
      <w:divBdr>
        <w:top w:val="none" w:sz="0" w:space="0" w:color="auto"/>
        <w:left w:val="none" w:sz="0" w:space="0" w:color="auto"/>
        <w:bottom w:val="none" w:sz="0" w:space="0" w:color="auto"/>
        <w:right w:val="none" w:sz="0" w:space="0" w:color="auto"/>
      </w:divBdr>
    </w:div>
    <w:div w:id="1128205869">
      <w:bodyDiv w:val="1"/>
      <w:marLeft w:val="0"/>
      <w:marRight w:val="0"/>
      <w:marTop w:val="0"/>
      <w:marBottom w:val="0"/>
      <w:divBdr>
        <w:top w:val="none" w:sz="0" w:space="0" w:color="auto"/>
        <w:left w:val="none" w:sz="0" w:space="0" w:color="auto"/>
        <w:bottom w:val="none" w:sz="0" w:space="0" w:color="auto"/>
        <w:right w:val="none" w:sz="0" w:space="0" w:color="auto"/>
      </w:divBdr>
    </w:div>
    <w:div w:id="1606576411">
      <w:bodyDiv w:val="1"/>
      <w:marLeft w:val="0"/>
      <w:marRight w:val="0"/>
      <w:marTop w:val="0"/>
      <w:marBottom w:val="0"/>
      <w:divBdr>
        <w:top w:val="none" w:sz="0" w:space="0" w:color="auto"/>
        <w:left w:val="none" w:sz="0" w:space="0" w:color="auto"/>
        <w:bottom w:val="none" w:sz="0" w:space="0" w:color="auto"/>
        <w:right w:val="none" w:sz="0" w:space="0" w:color="auto"/>
      </w:divBdr>
    </w:div>
    <w:div w:id="1812988481">
      <w:bodyDiv w:val="1"/>
      <w:marLeft w:val="0"/>
      <w:marRight w:val="0"/>
      <w:marTop w:val="0"/>
      <w:marBottom w:val="0"/>
      <w:divBdr>
        <w:top w:val="none" w:sz="0" w:space="0" w:color="auto"/>
        <w:left w:val="none" w:sz="0" w:space="0" w:color="auto"/>
        <w:bottom w:val="none" w:sz="0" w:space="0" w:color="auto"/>
        <w:right w:val="none" w:sz="0" w:space="0" w:color="auto"/>
      </w:divBdr>
    </w:div>
    <w:div w:id="2064132396">
      <w:bodyDiv w:val="1"/>
      <w:marLeft w:val="0"/>
      <w:marRight w:val="0"/>
      <w:marTop w:val="0"/>
      <w:marBottom w:val="0"/>
      <w:divBdr>
        <w:top w:val="none" w:sz="0" w:space="0" w:color="auto"/>
        <w:left w:val="none" w:sz="0" w:space="0" w:color="auto"/>
        <w:bottom w:val="none" w:sz="0" w:space="0" w:color="auto"/>
        <w:right w:val="none" w:sz="0" w:space="0" w:color="auto"/>
      </w:divBdr>
    </w:div>
    <w:div w:id="211127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6230F-8BB3-43D9-BD4B-B30531FC3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2475</Words>
  <Characters>14110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dc:creator>
  <cp:lastModifiedBy>silviu</cp:lastModifiedBy>
  <cp:revision>33</cp:revision>
  <cp:lastPrinted>2017-06-20T09:58:00Z</cp:lastPrinted>
  <dcterms:created xsi:type="dcterms:W3CDTF">2017-05-11T05:18:00Z</dcterms:created>
  <dcterms:modified xsi:type="dcterms:W3CDTF">2017-06-20T09:58:00Z</dcterms:modified>
</cp:coreProperties>
</file>